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70" w:type="dxa"/>
        <w:tblLayout w:type="fixed"/>
        <w:tblCellMar>
          <w:left w:w="70" w:type="dxa"/>
          <w:right w:w="70" w:type="dxa"/>
        </w:tblCellMar>
        <w:tblLook w:val="0000"/>
      </w:tblPr>
      <w:tblGrid>
        <w:gridCol w:w="9356"/>
      </w:tblGrid>
      <w:tr w:rsidR="00521FA7">
        <w:trPr>
          <w:trHeight w:val="292"/>
        </w:trPr>
        <w:tc>
          <w:tcPr>
            <w:tcW w:w="9356" w:type="dxa"/>
          </w:tcPr>
          <w:p w:rsidR="009C1B14" w:rsidRDefault="009C1B14" w:rsidP="009C1B14">
            <w:pPr>
              <w:pStyle w:val="Zhlav"/>
              <w:tabs>
                <w:tab w:val="clear" w:pos="4536"/>
                <w:tab w:val="clear" w:pos="9072"/>
              </w:tabs>
            </w:pPr>
          </w:p>
          <w:p w:rsidR="009C1B14" w:rsidRDefault="009C1B14" w:rsidP="009C1B14"/>
          <w:p w:rsidR="009C1B14" w:rsidRDefault="009C1B14" w:rsidP="009C1B14">
            <w:pPr>
              <w:jc w:val="center"/>
            </w:pPr>
            <w:r>
              <w:object w:dxaOrig="3775" w:dyaOrig="16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2pt;height:109.6pt" o:ole="" filled="t">
                  <v:fill color2="black"/>
                  <v:imagedata r:id="rId8" o:title=""/>
                </v:shape>
                <o:OLEObject Type="Embed" ProgID="CorelDraw.Graphic.12" ShapeID="_x0000_i1025" DrawAspect="Content" ObjectID="_1570523443" r:id="rId9"/>
              </w:object>
            </w:r>
          </w:p>
          <w:p w:rsidR="009C1B14" w:rsidRDefault="009C1B14" w:rsidP="009C1B14"/>
          <w:p w:rsidR="009C1B14" w:rsidRDefault="009C1B14" w:rsidP="009C1B14"/>
          <w:p w:rsidR="009C1B14" w:rsidRDefault="009C1B14" w:rsidP="009C1B14">
            <w:r>
              <w:tab/>
            </w:r>
          </w:p>
          <w:tbl>
            <w:tblPr>
              <w:tblW w:w="0" w:type="auto"/>
              <w:tblInd w:w="70" w:type="dxa"/>
              <w:tblLayout w:type="fixed"/>
              <w:tblCellMar>
                <w:left w:w="70" w:type="dxa"/>
                <w:right w:w="70" w:type="dxa"/>
              </w:tblCellMar>
              <w:tblLook w:val="0000"/>
            </w:tblPr>
            <w:tblGrid>
              <w:gridCol w:w="9356"/>
            </w:tblGrid>
            <w:tr w:rsidR="009C1B14" w:rsidTr="00611A16">
              <w:trPr>
                <w:trHeight w:val="1674"/>
              </w:trPr>
              <w:tc>
                <w:tcPr>
                  <w:tcW w:w="9356" w:type="dxa"/>
                </w:tcPr>
                <w:p w:rsidR="009C1B14" w:rsidRPr="009168F8" w:rsidRDefault="009C1B14" w:rsidP="00611A16">
                  <w:pPr>
                    <w:pStyle w:val="Nadpis1"/>
                    <w:rPr>
                      <w:rFonts w:ascii="Arial" w:hAnsi="Arial" w:cs="Arial"/>
                      <w:sz w:val="48"/>
                      <w:szCs w:val="48"/>
                    </w:rPr>
                  </w:pPr>
                  <w:r>
                    <w:rPr>
                      <w:rFonts w:ascii="Arial" w:hAnsi="Arial" w:cs="Arial"/>
                      <w:sz w:val="48"/>
                      <w:szCs w:val="48"/>
                    </w:rPr>
                    <w:t xml:space="preserve">Věznice </w:t>
                  </w:r>
                  <w:proofErr w:type="spellStart"/>
                  <w:r>
                    <w:rPr>
                      <w:rFonts w:ascii="Arial" w:hAnsi="Arial" w:cs="Arial"/>
                      <w:sz w:val="48"/>
                      <w:szCs w:val="48"/>
                    </w:rPr>
                    <w:t>Kuřim</w:t>
                  </w:r>
                  <w:proofErr w:type="spellEnd"/>
                  <w:r>
                    <w:rPr>
                      <w:rFonts w:ascii="Arial" w:hAnsi="Arial" w:cs="Arial"/>
                      <w:sz w:val="48"/>
                      <w:szCs w:val="48"/>
                    </w:rPr>
                    <w:t xml:space="preserve"> – Rekonstrukce vnější bezpečnosti</w:t>
                  </w:r>
                </w:p>
                <w:p w:rsidR="009C1B14" w:rsidRDefault="009C1B14" w:rsidP="00611A16">
                  <w:pPr>
                    <w:pStyle w:val="Nadpis1"/>
                    <w:rPr>
                      <w:rFonts w:ascii="Arial" w:hAnsi="Arial" w:cs="Arial"/>
                      <w:caps/>
                      <w:sz w:val="48"/>
                    </w:rPr>
                  </w:pPr>
                </w:p>
              </w:tc>
            </w:tr>
            <w:tr w:rsidR="009C1B14" w:rsidRPr="005B1F7A" w:rsidTr="00611A16">
              <w:trPr>
                <w:trHeight w:val="640"/>
              </w:trPr>
              <w:tc>
                <w:tcPr>
                  <w:tcW w:w="9356" w:type="dxa"/>
                  <w:vAlign w:val="center"/>
                </w:tcPr>
                <w:p w:rsidR="009C1B14" w:rsidRPr="00193D11" w:rsidRDefault="009C1B14" w:rsidP="00611A16">
                  <w:pPr>
                    <w:jc w:val="center"/>
                    <w:rPr>
                      <w:rFonts w:ascii="Arial" w:hAnsi="Arial" w:cs="Arial"/>
                      <w:b/>
                      <w:caps/>
                      <w:color w:val="0070C0"/>
                      <w:sz w:val="36"/>
                      <w:szCs w:val="36"/>
                    </w:rPr>
                  </w:pPr>
                  <w:r w:rsidRPr="00193D11">
                    <w:rPr>
                      <w:rFonts w:ascii="Arial" w:hAnsi="Arial" w:cs="Arial"/>
                      <w:b/>
                      <w:color w:val="0070C0"/>
                      <w:sz w:val="36"/>
                      <w:szCs w:val="36"/>
                    </w:rPr>
                    <w:t xml:space="preserve">SO 01 – </w:t>
                  </w:r>
                  <w:r>
                    <w:rPr>
                      <w:rFonts w:ascii="Arial" w:hAnsi="Arial" w:cs="Arial"/>
                      <w:b/>
                      <w:color w:val="0070C0"/>
                      <w:sz w:val="36"/>
                      <w:szCs w:val="36"/>
                    </w:rPr>
                    <w:t>Oplocení</w:t>
                  </w:r>
                </w:p>
              </w:tc>
            </w:tr>
            <w:tr w:rsidR="009C1B14" w:rsidRPr="005B1F7A" w:rsidTr="00611A16">
              <w:trPr>
                <w:trHeight w:val="614"/>
              </w:trPr>
              <w:tc>
                <w:tcPr>
                  <w:tcW w:w="9356" w:type="dxa"/>
                  <w:vAlign w:val="center"/>
                </w:tcPr>
                <w:p w:rsidR="009C1B14" w:rsidRPr="009C1B14" w:rsidRDefault="009C1B14" w:rsidP="00E96DF1">
                  <w:pPr>
                    <w:pStyle w:val="Nadpis3"/>
                    <w:snapToGrid w:val="0"/>
                    <w:ind w:left="360"/>
                    <w:rPr>
                      <w:rFonts w:ascii="Arial" w:hAnsi="Arial" w:cs="Arial"/>
                      <w:color w:val="000000" w:themeColor="text1"/>
                      <w:sz w:val="28"/>
                    </w:rPr>
                  </w:pPr>
                  <w:r w:rsidRPr="009C1B14">
                    <w:rPr>
                      <w:rFonts w:ascii="Arial" w:hAnsi="Arial" w:cs="Arial"/>
                      <w:b/>
                      <w:bCs/>
                      <w:caps/>
                      <w:color w:val="000000" w:themeColor="text1"/>
                      <w:sz w:val="32"/>
                    </w:rPr>
                    <w:t>D.1.4.</w:t>
                  </w:r>
                  <w:r w:rsidR="00E96DF1">
                    <w:rPr>
                      <w:rFonts w:ascii="Arial" w:hAnsi="Arial" w:cs="Arial"/>
                      <w:b/>
                      <w:bCs/>
                      <w:caps/>
                      <w:color w:val="000000" w:themeColor="text1"/>
                      <w:sz w:val="32"/>
                    </w:rPr>
                    <w:t>H</w:t>
                  </w:r>
                  <w:r w:rsidRPr="009C1B14">
                    <w:rPr>
                      <w:rFonts w:ascii="Arial" w:hAnsi="Arial" w:cs="Arial"/>
                      <w:b/>
                      <w:bCs/>
                      <w:caps/>
                      <w:color w:val="000000" w:themeColor="text1"/>
                      <w:sz w:val="32"/>
                    </w:rPr>
                    <w:t xml:space="preserve">  SLABOPROUDÁ ZAŘÍZENÍ</w:t>
                  </w:r>
                </w:p>
              </w:tc>
            </w:tr>
            <w:tr w:rsidR="009C1B14" w:rsidTr="00611A16">
              <w:trPr>
                <w:trHeight w:val="549"/>
              </w:trPr>
              <w:tc>
                <w:tcPr>
                  <w:tcW w:w="9356" w:type="dxa"/>
                </w:tcPr>
                <w:p w:rsidR="009C1B14" w:rsidRDefault="009C1B14" w:rsidP="00611A16">
                  <w:pPr>
                    <w:pStyle w:val="Nadpis3"/>
                    <w:snapToGrid w:val="0"/>
                    <w:jc w:val="left"/>
                    <w:rPr>
                      <w:rFonts w:ascii="Arial" w:hAnsi="Arial" w:cs="Arial"/>
                      <w:caps/>
                      <w:sz w:val="28"/>
                    </w:rPr>
                  </w:pPr>
                </w:p>
              </w:tc>
            </w:tr>
            <w:tr w:rsidR="009C1B14" w:rsidTr="00611A16">
              <w:trPr>
                <w:trHeight w:val="694"/>
              </w:trPr>
              <w:tc>
                <w:tcPr>
                  <w:tcW w:w="9356" w:type="dxa"/>
                </w:tcPr>
                <w:p w:rsidR="009C1B14" w:rsidRDefault="009C1B14" w:rsidP="00611A16">
                  <w:pPr>
                    <w:pStyle w:val="Nadpis3"/>
                    <w:snapToGrid w:val="0"/>
                    <w:rPr>
                      <w:rFonts w:ascii="Arial" w:hAnsi="Arial" w:cs="Arial"/>
                      <w:caps/>
                      <w:sz w:val="28"/>
                    </w:rPr>
                  </w:pPr>
                  <w:r>
                    <w:rPr>
                      <w:rFonts w:ascii="Arial" w:hAnsi="Arial" w:cs="Arial"/>
                      <w:caps/>
                      <w:sz w:val="28"/>
                    </w:rPr>
                    <w:t>dokumentace pro provádění stavby</w:t>
                  </w:r>
                  <w:r w:rsidR="004327BA">
                    <w:rPr>
                      <w:rFonts w:ascii="Arial" w:hAnsi="Arial" w:cs="Arial"/>
                      <w:caps/>
                      <w:sz w:val="28"/>
                    </w:rPr>
                    <w:t xml:space="preserve"> Rev.1</w:t>
                  </w:r>
                </w:p>
              </w:tc>
            </w:tr>
            <w:tr w:rsidR="009C1B14" w:rsidTr="00611A16">
              <w:trPr>
                <w:trHeight w:val="279"/>
              </w:trPr>
              <w:tc>
                <w:tcPr>
                  <w:tcW w:w="9356" w:type="dxa"/>
                </w:tcPr>
                <w:p w:rsidR="009C1B14" w:rsidRDefault="0060699F" w:rsidP="00611A16">
                  <w:pPr>
                    <w:snapToGrid w:val="0"/>
                    <w:jc w:val="center"/>
                    <w:rPr>
                      <w:rFonts w:ascii="Arial" w:hAnsi="Arial" w:cs="Arial"/>
                      <w:caps/>
                    </w:rPr>
                  </w:pPr>
                  <w:r>
                    <w:rPr>
                      <w:rFonts w:ascii="Arial" w:hAnsi="Arial" w:cs="Arial"/>
                      <w:caps/>
                    </w:rPr>
                    <w:t>TECHNICKÁ ZPRÁVA</w:t>
                  </w:r>
                </w:p>
                <w:p w:rsidR="009C1B14" w:rsidRDefault="009C1B14" w:rsidP="00611A16">
                  <w:pPr>
                    <w:jc w:val="center"/>
                    <w:rPr>
                      <w:rFonts w:ascii="Arial" w:hAnsi="Arial" w:cs="Arial"/>
                    </w:rPr>
                  </w:pPr>
                </w:p>
              </w:tc>
            </w:tr>
            <w:tr w:rsidR="009C1B14" w:rsidTr="00611A16">
              <w:trPr>
                <w:trHeight w:val="567"/>
              </w:trPr>
              <w:tc>
                <w:tcPr>
                  <w:tcW w:w="9356" w:type="dxa"/>
                </w:tcPr>
                <w:p w:rsidR="009C1B14" w:rsidRDefault="009C1B14" w:rsidP="00611A16">
                  <w:pPr>
                    <w:jc w:val="center"/>
                    <w:rPr>
                      <w:rFonts w:ascii="Arial" w:hAnsi="Arial" w:cs="Arial"/>
                    </w:rPr>
                  </w:pPr>
                  <w:r>
                    <w:rPr>
                      <w:rFonts w:ascii="Arial" w:hAnsi="Arial" w:cs="Arial"/>
                      <w:b/>
                    </w:rPr>
                    <w:t>Investor</w:t>
                  </w:r>
                  <w:r>
                    <w:rPr>
                      <w:rFonts w:ascii="Arial" w:hAnsi="Arial" w:cs="Arial"/>
                    </w:rPr>
                    <w:t>: Vězeňská služba České republiky, Soudní 1672/1a, 140 67 Praha 4</w:t>
                  </w:r>
                </w:p>
              </w:tc>
            </w:tr>
            <w:tr w:rsidR="009C1B14" w:rsidTr="00611A16">
              <w:trPr>
                <w:trHeight w:val="287"/>
              </w:trPr>
              <w:tc>
                <w:tcPr>
                  <w:tcW w:w="9356" w:type="dxa"/>
                </w:tcPr>
                <w:p w:rsidR="009C1B14" w:rsidRDefault="009C1B14" w:rsidP="00611A16">
                  <w:pPr>
                    <w:snapToGrid w:val="0"/>
                    <w:jc w:val="center"/>
                    <w:rPr>
                      <w:rFonts w:ascii="Arial" w:hAnsi="Arial" w:cs="Arial"/>
                    </w:rPr>
                  </w:pPr>
                  <w:r>
                    <w:rPr>
                      <w:rFonts w:ascii="Arial" w:hAnsi="Arial" w:cs="Arial"/>
                      <w:b/>
                    </w:rPr>
                    <w:t>Zpracovatel projektu</w:t>
                  </w:r>
                  <w:r>
                    <w:rPr>
                      <w:rFonts w:ascii="Arial" w:hAnsi="Arial" w:cs="Arial"/>
                    </w:rPr>
                    <w:t xml:space="preserve">: INTAR a.s., </w:t>
                  </w:r>
                  <w:proofErr w:type="spellStart"/>
                  <w:r>
                    <w:rPr>
                      <w:rFonts w:ascii="Arial" w:hAnsi="Arial" w:cs="Arial"/>
                    </w:rPr>
                    <w:t>Bezručova</w:t>
                  </w:r>
                  <w:proofErr w:type="spellEnd"/>
                  <w:r>
                    <w:rPr>
                      <w:rFonts w:ascii="Arial" w:hAnsi="Arial" w:cs="Arial"/>
                    </w:rPr>
                    <w:t xml:space="preserve"> 81/17a, 602 00 Brno</w:t>
                  </w:r>
                </w:p>
              </w:tc>
            </w:tr>
            <w:tr w:rsidR="009C1B14" w:rsidTr="00611A16">
              <w:trPr>
                <w:trHeight w:val="293"/>
              </w:trPr>
              <w:tc>
                <w:tcPr>
                  <w:tcW w:w="9356" w:type="dxa"/>
                </w:tcPr>
                <w:p w:rsidR="009C1B14" w:rsidRDefault="009C1B14" w:rsidP="00611A16">
                  <w:pPr>
                    <w:snapToGrid w:val="0"/>
                    <w:jc w:val="center"/>
                    <w:rPr>
                      <w:rFonts w:ascii="Arial" w:hAnsi="Arial" w:cs="Arial"/>
                    </w:rPr>
                  </w:pPr>
                  <w:r>
                    <w:rPr>
                      <w:rFonts w:ascii="Arial" w:hAnsi="Arial" w:cs="Arial"/>
                      <w:b/>
                    </w:rPr>
                    <w:t>Hlavní projektant</w:t>
                  </w:r>
                  <w:r>
                    <w:rPr>
                      <w:rFonts w:ascii="Arial" w:hAnsi="Arial" w:cs="Arial"/>
                    </w:rPr>
                    <w:t>: Ing. Petr Svoboda</w:t>
                  </w:r>
                </w:p>
              </w:tc>
            </w:tr>
            <w:tr w:rsidR="009C1B14" w:rsidTr="00611A16">
              <w:trPr>
                <w:trHeight w:val="678"/>
              </w:trPr>
              <w:tc>
                <w:tcPr>
                  <w:tcW w:w="9356" w:type="dxa"/>
                </w:tcPr>
                <w:p w:rsidR="009C1B14" w:rsidRPr="005B1F7A" w:rsidRDefault="009C1B14" w:rsidP="00611A16">
                  <w:pPr>
                    <w:snapToGrid w:val="0"/>
                    <w:jc w:val="center"/>
                    <w:rPr>
                      <w:rFonts w:ascii="Arial" w:hAnsi="Arial" w:cs="Arial"/>
                    </w:rPr>
                  </w:pPr>
                  <w:r>
                    <w:rPr>
                      <w:rFonts w:ascii="Arial" w:hAnsi="Arial" w:cs="Arial"/>
                      <w:b/>
                    </w:rPr>
                    <w:t>Odpovědný projektant</w:t>
                  </w:r>
                  <w:r>
                    <w:rPr>
                      <w:rFonts w:ascii="Arial" w:hAnsi="Arial" w:cs="Arial"/>
                    </w:rPr>
                    <w:t xml:space="preserve">: </w:t>
                  </w:r>
                  <w:r w:rsidRPr="009C1B14">
                    <w:rPr>
                      <w:rFonts w:ascii="Arial" w:hAnsi="Arial" w:cs="Arial"/>
                      <w:color w:val="000000" w:themeColor="text1"/>
                    </w:rPr>
                    <w:t>Ing. Pavel Fiala</w:t>
                  </w:r>
                </w:p>
                <w:p w:rsidR="009C1B14" w:rsidRDefault="009C1B14" w:rsidP="00611A16">
                  <w:pPr>
                    <w:jc w:val="center"/>
                    <w:rPr>
                      <w:rFonts w:ascii="Arial" w:hAnsi="Arial" w:cs="Arial"/>
                    </w:rPr>
                  </w:pPr>
                </w:p>
              </w:tc>
            </w:tr>
            <w:tr w:rsidR="009C1B14" w:rsidTr="00611A16">
              <w:trPr>
                <w:trHeight w:val="297"/>
              </w:trPr>
              <w:tc>
                <w:tcPr>
                  <w:tcW w:w="9356" w:type="dxa"/>
                </w:tcPr>
                <w:p w:rsidR="009C1B14" w:rsidRDefault="009C1B14" w:rsidP="00611A16">
                  <w:pPr>
                    <w:snapToGrid w:val="0"/>
                    <w:jc w:val="center"/>
                    <w:rPr>
                      <w:rFonts w:ascii="Arial" w:hAnsi="Arial" w:cs="Arial"/>
                    </w:rPr>
                  </w:pPr>
                  <w:r>
                    <w:rPr>
                      <w:rFonts w:ascii="Arial" w:hAnsi="Arial" w:cs="Arial"/>
                      <w:b/>
                    </w:rPr>
                    <w:t>Zakázkové číslo</w:t>
                  </w:r>
                  <w:r w:rsidRPr="00EF5411">
                    <w:rPr>
                      <w:rFonts w:ascii="Arial" w:hAnsi="Arial" w:cs="Arial"/>
                    </w:rPr>
                    <w:t>:</w:t>
                  </w:r>
                  <w:r>
                    <w:rPr>
                      <w:rFonts w:ascii="Arial" w:hAnsi="Arial" w:cs="Arial"/>
                      <w:color w:val="FF0000"/>
                    </w:rPr>
                    <w:t xml:space="preserve"> </w:t>
                  </w:r>
                  <w:r w:rsidRPr="00AD267B">
                    <w:rPr>
                      <w:rFonts w:ascii="Arial" w:hAnsi="Arial" w:cs="Arial"/>
                    </w:rPr>
                    <w:t>2</w:t>
                  </w:r>
                  <w:r>
                    <w:rPr>
                      <w:rFonts w:ascii="Arial" w:hAnsi="Arial" w:cs="Arial"/>
                    </w:rPr>
                    <w:t>03</w:t>
                  </w:r>
                  <w:r w:rsidRPr="00AD267B">
                    <w:rPr>
                      <w:rFonts w:ascii="Arial" w:hAnsi="Arial" w:cs="Arial"/>
                    </w:rPr>
                    <w:t xml:space="preserve"> </w:t>
                  </w:r>
                  <w:r>
                    <w:rPr>
                      <w:rFonts w:ascii="Arial" w:hAnsi="Arial" w:cs="Arial"/>
                    </w:rPr>
                    <w:t>750</w:t>
                  </w:r>
                  <w:r w:rsidRPr="00AD267B">
                    <w:rPr>
                      <w:rFonts w:ascii="Arial" w:hAnsi="Arial" w:cs="Arial"/>
                    </w:rPr>
                    <w:t xml:space="preserve"> </w:t>
                  </w:r>
                  <w:r>
                    <w:rPr>
                      <w:rFonts w:ascii="Arial" w:hAnsi="Arial" w:cs="Arial"/>
                    </w:rPr>
                    <w:t>1</w:t>
                  </w:r>
                  <w:r w:rsidRPr="00AD267B">
                    <w:rPr>
                      <w:rFonts w:ascii="Arial" w:hAnsi="Arial" w:cs="Arial"/>
                    </w:rPr>
                    <w:t>1-</w:t>
                  </w:r>
                  <w:r>
                    <w:rPr>
                      <w:rFonts w:ascii="Arial" w:hAnsi="Arial" w:cs="Arial"/>
                    </w:rPr>
                    <w:t>4</w:t>
                  </w:r>
                </w:p>
              </w:tc>
            </w:tr>
            <w:tr w:rsidR="009C1B14" w:rsidTr="00611A16">
              <w:trPr>
                <w:trHeight w:val="427"/>
              </w:trPr>
              <w:tc>
                <w:tcPr>
                  <w:tcW w:w="9356" w:type="dxa"/>
                </w:tcPr>
                <w:p w:rsidR="009C1B14" w:rsidRDefault="009C1B14" w:rsidP="004327BA">
                  <w:pPr>
                    <w:snapToGrid w:val="0"/>
                    <w:jc w:val="center"/>
                    <w:rPr>
                      <w:rFonts w:ascii="Arial" w:hAnsi="Arial" w:cs="Arial"/>
                    </w:rPr>
                  </w:pPr>
                  <w:r>
                    <w:rPr>
                      <w:rFonts w:ascii="Arial" w:hAnsi="Arial" w:cs="Arial"/>
                      <w:b/>
                    </w:rPr>
                    <w:t>Datum</w:t>
                  </w:r>
                  <w:r>
                    <w:rPr>
                      <w:rFonts w:ascii="Arial" w:hAnsi="Arial" w:cs="Arial"/>
                    </w:rPr>
                    <w:t>: 0</w:t>
                  </w:r>
                  <w:r w:rsidR="004327BA">
                    <w:rPr>
                      <w:rFonts w:ascii="Arial" w:hAnsi="Arial" w:cs="Arial"/>
                    </w:rPr>
                    <w:t>9</w:t>
                  </w:r>
                  <w:r>
                    <w:rPr>
                      <w:rFonts w:ascii="Arial" w:hAnsi="Arial" w:cs="Arial"/>
                    </w:rPr>
                    <w:t>/201</w:t>
                  </w:r>
                  <w:r w:rsidR="004327BA">
                    <w:rPr>
                      <w:rFonts w:ascii="Arial" w:hAnsi="Arial" w:cs="Arial"/>
                    </w:rPr>
                    <w:t>7</w:t>
                  </w:r>
                </w:p>
              </w:tc>
            </w:tr>
            <w:tr w:rsidR="009C1B14" w:rsidTr="00611A16">
              <w:trPr>
                <w:trHeight w:val="301"/>
              </w:trPr>
              <w:tc>
                <w:tcPr>
                  <w:tcW w:w="9356" w:type="dxa"/>
                </w:tcPr>
                <w:p w:rsidR="009C1B14" w:rsidRDefault="009C1B14" w:rsidP="00611A16">
                  <w:pPr>
                    <w:snapToGrid w:val="0"/>
                    <w:jc w:val="center"/>
                    <w:rPr>
                      <w:rFonts w:ascii="Arial" w:hAnsi="Arial" w:cs="Arial"/>
                    </w:rPr>
                  </w:pPr>
                  <w:r>
                    <w:rPr>
                      <w:rFonts w:ascii="Arial" w:hAnsi="Arial" w:cs="Arial"/>
                      <w:b/>
                    </w:rPr>
                    <w:t>Číslo výtisku</w:t>
                  </w:r>
                  <w:r>
                    <w:rPr>
                      <w:rFonts w:ascii="Arial" w:hAnsi="Arial" w:cs="Arial"/>
                    </w:rPr>
                    <w:t>:</w:t>
                  </w:r>
                </w:p>
              </w:tc>
            </w:tr>
            <w:tr w:rsidR="009C1B14" w:rsidTr="00611A16">
              <w:trPr>
                <w:trHeight w:val="1080"/>
              </w:trPr>
              <w:tc>
                <w:tcPr>
                  <w:tcW w:w="9356" w:type="dxa"/>
                </w:tcPr>
                <w:p w:rsidR="009C1B14" w:rsidRDefault="009C1B14" w:rsidP="00611A16">
                  <w:pPr>
                    <w:snapToGrid w:val="0"/>
                    <w:jc w:val="center"/>
                    <w:rPr>
                      <w:rFonts w:ascii="Arial" w:hAnsi="Arial" w:cs="Arial"/>
                      <w:sz w:val="20"/>
                    </w:rPr>
                  </w:pPr>
                </w:p>
                <w:p w:rsidR="009C1B14" w:rsidRDefault="009C1B14" w:rsidP="00611A16">
                  <w:pPr>
                    <w:rPr>
                      <w:rFonts w:ascii="Arial" w:hAnsi="Arial" w:cs="Arial"/>
                      <w:sz w:val="20"/>
                    </w:rPr>
                  </w:pPr>
                </w:p>
                <w:p w:rsidR="009C1B14" w:rsidRDefault="009C1B14" w:rsidP="00611A16">
                  <w:pPr>
                    <w:rPr>
                      <w:rFonts w:ascii="Arial" w:hAnsi="Arial" w:cs="Arial"/>
                      <w:sz w:val="20"/>
                    </w:rPr>
                  </w:pPr>
                </w:p>
                <w:p w:rsidR="009C1B14" w:rsidRDefault="009C1B14" w:rsidP="00611A16">
                  <w:pPr>
                    <w:tabs>
                      <w:tab w:val="left" w:pos="6960"/>
                    </w:tabs>
                    <w:rPr>
                      <w:rFonts w:ascii="Arial" w:hAnsi="Arial" w:cs="Arial"/>
                      <w:sz w:val="20"/>
                    </w:rPr>
                  </w:pPr>
                </w:p>
              </w:tc>
            </w:tr>
            <w:tr w:rsidR="009C1B14" w:rsidTr="00611A16">
              <w:trPr>
                <w:trHeight w:val="87"/>
              </w:trPr>
              <w:tc>
                <w:tcPr>
                  <w:tcW w:w="9356" w:type="dxa"/>
                </w:tcPr>
                <w:p w:rsidR="009C1B14" w:rsidRDefault="009C1B14" w:rsidP="00611A16">
                  <w:pPr>
                    <w:snapToGrid w:val="0"/>
                    <w:jc w:val="center"/>
                    <w:rPr>
                      <w:rFonts w:ascii="Arial" w:hAnsi="Arial" w:cs="Arial"/>
                      <w:sz w:val="16"/>
                    </w:rPr>
                  </w:pPr>
                </w:p>
              </w:tc>
            </w:tr>
          </w:tbl>
          <w:p w:rsidR="00521FA7" w:rsidRDefault="00521FA7" w:rsidP="009C1B14">
            <w:pPr>
              <w:rPr>
                <w:rFonts w:ascii="Arial" w:hAnsi="Arial" w:cs="Arial"/>
                <w:sz w:val="20"/>
              </w:rPr>
            </w:pPr>
          </w:p>
          <w:p w:rsidR="009C1B14" w:rsidRDefault="009C1B14" w:rsidP="009C1B14">
            <w:pPr>
              <w:rPr>
                <w:rFonts w:ascii="Arial" w:hAnsi="Arial" w:cs="Arial"/>
                <w:sz w:val="20"/>
              </w:rPr>
            </w:pPr>
          </w:p>
          <w:p w:rsidR="009C1B14" w:rsidRDefault="009C1B14" w:rsidP="009C1B14">
            <w:pPr>
              <w:rPr>
                <w:rFonts w:ascii="Arial" w:hAnsi="Arial" w:cs="Arial"/>
                <w:sz w:val="20"/>
              </w:rPr>
            </w:pPr>
          </w:p>
          <w:p w:rsidR="009C1B14" w:rsidRDefault="009C1B14" w:rsidP="009C1B14">
            <w:pPr>
              <w:rPr>
                <w:rFonts w:ascii="Arial" w:hAnsi="Arial" w:cs="Arial"/>
                <w:sz w:val="20"/>
              </w:rPr>
            </w:pPr>
          </w:p>
          <w:p w:rsidR="009C1B14" w:rsidRDefault="009C1B14" w:rsidP="009C1B14">
            <w:pPr>
              <w:rPr>
                <w:rFonts w:ascii="Arial" w:hAnsi="Arial" w:cs="Arial"/>
                <w:sz w:val="20"/>
              </w:rPr>
            </w:pPr>
          </w:p>
        </w:tc>
      </w:tr>
    </w:tbl>
    <w:p w:rsidR="00521FA7" w:rsidRDefault="00521FA7">
      <w:pPr>
        <w:sectPr w:rsidR="00521FA7">
          <w:headerReference w:type="default" r:id="rId10"/>
          <w:pgSz w:w="11906" w:h="16838" w:code="9"/>
          <w:pgMar w:top="1418" w:right="1134" w:bottom="1418" w:left="1418" w:header="708" w:footer="708" w:gutter="0"/>
          <w:cols w:space="708"/>
        </w:sectPr>
      </w:pPr>
      <w:r>
        <w:rPr>
          <w:rFonts w:ascii="Avalon" w:hAnsi="Avalon"/>
          <w:noProof/>
        </w:rPr>
        <w:t xml:space="preserve"> </w:t>
      </w:r>
      <w:r w:rsidR="00913DC4" w:rsidRPr="00913DC4">
        <w:rPr>
          <w:rFonts w:ascii="Avalon" w:hAnsi="Avalon"/>
          <w:noProof/>
        </w:rPr>
        <w:pict>
          <v:line id="_x0000_s1031" style="position:absolute;z-index:251658240;mso-position-horizontal-relative:text;mso-position-vertical-relative:page" from="51.5pt,763.2pt" to="424.85pt,763.2pt" o:allowincell="f" strokeweight="1.25pt">
            <w10:wrap anchory="page"/>
            <w10:anchorlock/>
          </v:line>
        </w:pict>
      </w:r>
      <w:r w:rsidR="00913DC4">
        <w:rPr>
          <w:noProof/>
        </w:rPr>
        <w:pict>
          <v:shapetype id="_x0000_t202" coordsize="21600,21600" o:spt="202" path="m,l,21600r21600,l21600,xe">
            <v:stroke joinstyle="miter"/>
            <v:path gradientshapeok="t" o:connecttype="rect"/>
          </v:shapetype>
          <v:shape id="_x0000_s1030" type="#_x0000_t202" style="position:absolute;margin-left:-6.25pt;margin-top:763.2pt;width:482.55pt;height:50.4pt;z-index:251657216;mso-position-horizontal-relative:text;mso-position-vertical-relative:page" o:allowincell="f" stroked="f">
            <v:textbox style="mso-next-textbox:#_x0000_s1030">
              <w:txbxContent>
                <w:tbl>
                  <w:tblPr>
                    <w:tblW w:w="0" w:type="auto"/>
                    <w:tblInd w:w="70" w:type="dxa"/>
                    <w:tblLayout w:type="fixed"/>
                    <w:tblCellMar>
                      <w:left w:w="70" w:type="dxa"/>
                      <w:right w:w="70" w:type="dxa"/>
                    </w:tblCellMar>
                    <w:tblLook w:val="0000"/>
                  </w:tblPr>
                  <w:tblGrid>
                    <w:gridCol w:w="9356"/>
                  </w:tblGrid>
                  <w:tr w:rsidR="00A65370">
                    <w:trPr>
                      <w:trHeight w:val="563"/>
                    </w:trPr>
                    <w:tc>
                      <w:tcPr>
                        <w:tcW w:w="9356" w:type="dxa"/>
                      </w:tcPr>
                      <w:p w:rsidR="00A65370" w:rsidRDefault="00A65370">
                        <w:pPr>
                          <w:jc w:val="center"/>
                          <w:rPr>
                            <w:rFonts w:ascii="Arial" w:hAnsi="Arial" w:cs="Arial"/>
                          </w:rPr>
                        </w:pPr>
                        <w:r>
                          <w:rPr>
                            <w:rFonts w:ascii="Arial" w:hAnsi="Arial" w:cs="Arial"/>
                          </w:rPr>
                          <w:t xml:space="preserve">INTAR a. s., </w:t>
                        </w:r>
                        <w:proofErr w:type="spellStart"/>
                        <w:r>
                          <w:rPr>
                            <w:rFonts w:ascii="Arial" w:hAnsi="Arial" w:cs="Arial"/>
                          </w:rPr>
                          <w:t>Bezručova</w:t>
                        </w:r>
                        <w:proofErr w:type="spellEnd"/>
                        <w:r>
                          <w:rPr>
                            <w:rFonts w:ascii="Arial" w:hAnsi="Arial" w:cs="Arial"/>
                          </w:rPr>
                          <w:t xml:space="preserve"> 81/17a, 602 00 Brno, </w:t>
                        </w:r>
                      </w:p>
                      <w:p w:rsidR="00A65370" w:rsidRDefault="00A65370">
                        <w:pPr>
                          <w:jc w:val="center"/>
                          <w:rPr>
                            <w:rFonts w:ascii="Avalon" w:hAnsi="Avalon"/>
                            <w:sz w:val="16"/>
                          </w:rPr>
                        </w:pPr>
                        <w:r>
                          <w:rPr>
                            <w:rFonts w:ascii="Arial" w:hAnsi="Arial" w:cs="Arial"/>
                          </w:rPr>
                          <w:t>tel.: 543 422 211, fax: 543 211 173, E-mail: info@intar.cz</w:t>
                        </w:r>
                      </w:p>
                    </w:tc>
                  </w:tr>
                </w:tbl>
                <w:p w:rsidR="00A65370" w:rsidRDefault="00A65370"/>
              </w:txbxContent>
            </v:textbox>
            <w10:wrap anchory="page"/>
            <w10:anchorlock/>
          </v:shape>
        </w:pict>
      </w:r>
    </w:p>
    <w:p w:rsidR="009C1B14" w:rsidRDefault="009C1B14" w:rsidP="009C1B14">
      <w:pPr>
        <w:pStyle w:val="Obsah1"/>
        <w:rPr>
          <w:rFonts w:ascii="Arial Narrow" w:hAnsi="Arial Narrow"/>
        </w:rPr>
      </w:pPr>
      <w:r>
        <w:rPr>
          <w:rFonts w:ascii="Arial Narrow" w:hAnsi="Arial Narrow"/>
        </w:rPr>
        <w:lastRenderedPageBreak/>
        <w:t xml:space="preserve">Obsah: </w:t>
      </w:r>
    </w:p>
    <w:tbl>
      <w:tblPr>
        <w:tblW w:w="9498" w:type="dxa"/>
        <w:tblInd w:w="70" w:type="dxa"/>
        <w:tblLayout w:type="fixed"/>
        <w:tblCellMar>
          <w:left w:w="70" w:type="dxa"/>
          <w:right w:w="70" w:type="dxa"/>
        </w:tblCellMar>
        <w:tblLook w:val="0000"/>
      </w:tblPr>
      <w:tblGrid>
        <w:gridCol w:w="1276"/>
        <w:gridCol w:w="5670"/>
        <w:gridCol w:w="851"/>
        <w:gridCol w:w="850"/>
        <w:gridCol w:w="851"/>
      </w:tblGrid>
      <w:tr w:rsidR="009C1B14" w:rsidTr="00611A16">
        <w:trPr>
          <w:trHeight w:val="600"/>
        </w:trPr>
        <w:tc>
          <w:tcPr>
            <w:tcW w:w="1276" w:type="dxa"/>
          </w:tcPr>
          <w:p w:rsidR="009C1B14" w:rsidRDefault="009C1B14" w:rsidP="00611A16">
            <w:pPr>
              <w:ind w:right="213"/>
              <w:jc w:val="center"/>
              <w:rPr>
                <w:rFonts w:ascii="Arial" w:hAnsi="Arial" w:cs="Arial"/>
                <w:b/>
                <w:sz w:val="22"/>
              </w:rPr>
            </w:pPr>
            <w:r>
              <w:rPr>
                <w:rFonts w:ascii="Arial" w:hAnsi="Arial" w:cs="Arial"/>
                <w:b/>
                <w:sz w:val="22"/>
              </w:rPr>
              <w:t>Výkres číslo</w:t>
            </w:r>
          </w:p>
        </w:tc>
        <w:tc>
          <w:tcPr>
            <w:tcW w:w="5670" w:type="dxa"/>
          </w:tcPr>
          <w:p w:rsidR="009C1B14" w:rsidRDefault="009C1B14" w:rsidP="00611A16">
            <w:pPr>
              <w:pStyle w:val="Nadpis4"/>
              <w:snapToGrid w:val="0"/>
              <w:spacing w:before="0" w:after="0"/>
              <w:rPr>
                <w:rFonts w:cs="Arial"/>
                <w:b w:val="0"/>
                <w:bCs/>
                <w:sz w:val="22"/>
              </w:rPr>
            </w:pPr>
            <w:r>
              <w:rPr>
                <w:rFonts w:cs="Arial"/>
                <w:b w:val="0"/>
                <w:bCs/>
                <w:sz w:val="22"/>
              </w:rPr>
              <w:t>Název</w:t>
            </w:r>
          </w:p>
        </w:tc>
        <w:tc>
          <w:tcPr>
            <w:tcW w:w="851" w:type="dxa"/>
          </w:tcPr>
          <w:p w:rsidR="009C1B14" w:rsidRDefault="009C1B14" w:rsidP="00611A16">
            <w:pPr>
              <w:snapToGrid w:val="0"/>
              <w:jc w:val="center"/>
              <w:rPr>
                <w:rFonts w:ascii="Arial" w:hAnsi="Arial" w:cs="Arial"/>
                <w:bCs/>
                <w:sz w:val="22"/>
              </w:rPr>
            </w:pPr>
            <w:r>
              <w:rPr>
                <w:rFonts w:ascii="Arial" w:hAnsi="Arial" w:cs="Arial"/>
                <w:bCs/>
                <w:sz w:val="22"/>
              </w:rPr>
              <w:t>Počet listů</w:t>
            </w:r>
          </w:p>
        </w:tc>
        <w:tc>
          <w:tcPr>
            <w:tcW w:w="850" w:type="dxa"/>
          </w:tcPr>
          <w:p w:rsidR="009C1B14" w:rsidRDefault="009C1B14" w:rsidP="00611A16">
            <w:pPr>
              <w:snapToGrid w:val="0"/>
              <w:jc w:val="center"/>
              <w:rPr>
                <w:rFonts w:ascii="Arial" w:hAnsi="Arial" w:cs="Arial"/>
                <w:bCs/>
                <w:sz w:val="22"/>
              </w:rPr>
            </w:pPr>
            <w:r>
              <w:rPr>
                <w:rFonts w:ascii="Arial" w:hAnsi="Arial" w:cs="Arial"/>
                <w:bCs/>
                <w:sz w:val="22"/>
              </w:rPr>
              <w:t>Počet  A4</w:t>
            </w:r>
          </w:p>
        </w:tc>
        <w:tc>
          <w:tcPr>
            <w:tcW w:w="851" w:type="dxa"/>
          </w:tcPr>
          <w:p w:rsidR="009C1B14" w:rsidRDefault="009C1B14" w:rsidP="00611A16">
            <w:pPr>
              <w:snapToGrid w:val="0"/>
              <w:jc w:val="center"/>
              <w:rPr>
                <w:rFonts w:ascii="Arial" w:hAnsi="Arial" w:cs="Arial"/>
                <w:b/>
                <w:sz w:val="22"/>
              </w:rPr>
            </w:pPr>
            <w:r>
              <w:rPr>
                <w:rFonts w:ascii="Arial" w:hAnsi="Arial" w:cs="Arial"/>
                <w:b/>
                <w:sz w:val="22"/>
              </w:rPr>
              <w:t>List číslo</w:t>
            </w:r>
          </w:p>
        </w:tc>
      </w:tr>
      <w:tr w:rsidR="009C1B14" w:rsidTr="00611A16">
        <w:trPr>
          <w:trHeight w:val="320"/>
        </w:trPr>
        <w:tc>
          <w:tcPr>
            <w:tcW w:w="1276" w:type="dxa"/>
            <w:vAlign w:val="center"/>
          </w:tcPr>
          <w:p w:rsidR="009C1B14" w:rsidRDefault="009C1B14" w:rsidP="00611A16">
            <w:pPr>
              <w:snapToGrid w:val="0"/>
              <w:ind w:right="213"/>
              <w:jc w:val="center"/>
              <w:rPr>
                <w:rFonts w:ascii="Arial" w:hAnsi="Arial" w:cs="Arial"/>
                <w:b/>
                <w:sz w:val="22"/>
              </w:rPr>
            </w:pPr>
          </w:p>
        </w:tc>
        <w:tc>
          <w:tcPr>
            <w:tcW w:w="5670" w:type="dxa"/>
            <w:vAlign w:val="center"/>
          </w:tcPr>
          <w:p w:rsidR="009C1B14" w:rsidRDefault="009C1B14" w:rsidP="00611A16">
            <w:pPr>
              <w:pStyle w:val="Zhlav"/>
              <w:tabs>
                <w:tab w:val="clear" w:pos="4536"/>
                <w:tab w:val="clear" w:pos="9072"/>
              </w:tabs>
              <w:snapToGrid w:val="0"/>
              <w:rPr>
                <w:rFonts w:ascii="Arial" w:hAnsi="Arial" w:cs="Arial"/>
                <w:bCs/>
                <w:sz w:val="22"/>
              </w:rPr>
            </w:pPr>
            <w:r>
              <w:rPr>
                <w:rFonts w:ascii="Arial" w:hAnsi="Arial" w:cs="Arial"/>
                <w:bCs/>
                <w:sz w:val="22"/>
              </w:rPr>
              <w:t>Titulní list</w:t>
            </w:r>
          </w:p>
        </w:tc>
        <w:tc>
          <w:tcPr>
            <w:tcW w:w="851" w:type="dxa"/>
            <w:vAlign w:val="center"/>
          </w:tcPr>
          <w:p w:rsidR="009C1B14" w:rsidRDefault="009C1B14" w:rsidP="00611A16">
            <w:pPr>
              <w:snapToGrid w:val="0"/>
              <w:jc w:val="center"/>
              <w:rPr>
                <w:rFonts w:ascii="Arial" w:hAnsi="Arial" w:cs="Arial"/>
                <w:bCs/>
                <w:sz w:val="22"/>
              </w:rPr>
            </w:pPr>
            <w:r>
              <w:rPr>
                <w:rFonts w:ascii="Arial" w:hAnsi="Arial" w:cs="Arial"/>
                <w:bCs/>
                <w:sz w:val="22"/>
              </w:rPr>
              <w:t>1</w:t>
            </w:r>
          </w:p>
        </w:tc>
        <w:tc>
          <w:tcPr>
            <w:tcW w:w="850" w:type="dxa"/>
            <w:vAlign w:val="center"/>
          </w:tcPr>
          <w:p w:rsidR="009C1B14" w:rsidRDefault="009C1B14" w:rsidP="00611A16">
            <w:pPr>
              <w:snapToGrid w:val="0"/>
              <w:jc w:val="center"/>
              <w:rPr>
                <w:rFonts w:ascii="Arial" w:hAnsi="Arial" w:cs="Arial"/>
                <w:bCs/>
                <w:sz w:val="22"/>
              </w:rPr>
            </w:pPr>
            <w:r>
              <w:rPr>
                <w:rFonts w:ascii="Arial" w:hAnsi="Arial" w:cs="Arial"/>
                <w:bCs/>
                <w:sz w:val="22"/>
              </w:rPr>
              <w:t>1</w:t>
            </w:r>
          </w:p>
        </w:tc>
        <w:tc>
          <w:tcPr>
            <w:tcW w:w="851" w:type="dxa"/>
            <w:vAlign w:val="center"/>
          </w:tcPr>
          <w:p w:rsidR="009C1B14" w:rsidRDefault="009C1B14" w:rsidP="00611A16">
            <w:pPr>
              <w:snapToGrid w:val="0"/>
              <w:jc w:val="center"/>
              <w:rPr>
                <w:rFonts w:ascii="Arial" w:hAnsi="Arial" w:cs="Arial"/>
                <w:sz w:val="22"/>
              </w:rPr>
            </w:pPr>
            <w:r>
              <w:rPr>
                <w:rFonts w:ascii="Arial" w:hAnsi="Arial" w:cs="Arial"/>
                <w:sz w:val="22"/>
              </w:rPr>
              <w:t>1</w:t>
            </w:r>
          </w:p>
        </w:tc>
      </w:tr>
      <w:tr w:rsidR="009C1B14" w:rsidTr="00611A16">
        <w:trPr>
          <w:trHeight w:val="320"/>
        </w:trPr>
        <w:tc>
          <w:tcPr>
            <w:tcW w:w="1276" w:type="dxa"/>
            <w:vAlign w:val="center"/>
          </w:tcPr>
          <w:p w:rsidR="009C1B14" w:rsidRDefault="009C1B14" w:rsidP="00611A16">
            <w:pPr>
              <w:snapToGrid w:val="0"/>
              <w:ind w:right="213"/>
              <w:jc w:val="center"/>
              <w:rPr>
                <w:rFonts w:ascii="Arial" w:hAnsi="Arial" w:cs="Arial"/>
                <w:sz w:val="22"/>
              </w:rPr>
            </w:pPr>
          </w:p>
        </w:tc>
        <w:tc>
          <w:tcPr>
            <w:tcW w:w="5670" w:type="dxa"/>
            <w:vAlign w:val="center"/>
          </w:tcPr>
          <w:p w:rsidR="009C1B14" w:rsidRDefault="009C1B14" w:rsidP="00611A16">
            <w:pPr>
              <w:pStyle w:val="Zhlav"/>
              <w:tabs>
                <w:tab w:val="clear" w:pos="4536"/>
                <w:tab w:val="clear" w:pos="9072"/>
              </w:tabs>
              <w:snapToGrid w:val="0"/>
              <w:rPr>
                <w:rFonts w:ascii="Arial" w:hAnsi="Arial" w:cs="Arial"/>
                <w:bCs/>
                <w:sz w:val="22"/>
              </w:rPr>
            </w:pPr>
            <w:r>
              <w:rPr>
                <w:rFonts w:ascii="Arial" w:hAnsi="Arial" w:cs="Arial"/>
                <w:bCs/>
                <w:sz w:val="22"/>
              </w:rPr>
              <w:t>Obsahový list</w:t>
            </w:r>
          </w:p>
        </w:tc>
        <w:tc>
          <w:tcPr>
            <w:tcW w:w="851" w:type="dxa"/>
            <w:vAlign w:val="center"/>
          </w:tcPr>
          <w:p w:rsidR="009C1B14" w:rsidRDefault="009C1B14" w:rsidP="00611A16">
            <w:pPr>
              <w:snapToGrid w:val="0"/>
              <w:jc w:val="center"/>
              <w:rPr>
                <w:rFonts w:ascii="Arial" w:hAnsi="Arial" w:cs="Arial"/>
                <w:bCs/>
                <w:sz w:val="22"/>
              </w:rPr>
            </w:pPr>
            <w:r>
              <w:rPr>
                <w:rFonts w:ascii="Arial" w:hAnsi="Arial" w:cs="Arial"/>
                <w:bCs/>
                <w:sz w:val="22"/>
              </w:rPr>
              <w:t>1</w:t>
            </w:r>
          </w:p>
        </w:tc>
        <w:tc>
          <w:tcPr>
            <w:tcW w:w="850" w:type="dxa"/>
            <w:vAlign w:val="center"/>
          </w:tcPr>
          <w:p w:rsidR="009C1B14" w:rsidRDefault="009C1B14" w:rsidP="00611A16">
            <w:pPr>
              <w:snapToGrid w:val="0"/>
              <w:jc w:val="center"/>
              <w:rPr>
                <w:rFonts w:ascii="Arial" w:hAnsi="Arial" w:cs="Arial"/>
                <w:bCs/>
                <w:sz w:val="22"/>
              </w:rPr>
            </w:pPr>
            <w:r>
              <w:rPr>
                <w:rFonts w:ascii="Arial" w:hAnsi="Arial" w:cs="Arial"/>
                <w:bCs/>
                <w:sz w:val="22"/>
              </w:rPr>
              <w:t>1</w:t>
            </w:r>
          </w:p>
        </w:tc>
        <w:tc>
          <w:tcPr>
            <w:tcW w:w="851" w:type="dxa"/>
            <w:vAlign w:val="center"/>
          </w:tcPr>
          <w:p w:rsidR="009C1B14" w:rsidRDefault="009C1B14" w:rsidP="00611A16">
            <w:pPr>
              <w:snapToGrid w:val="0"/>
              <w:jc w:val="center"/>
              <w:rPr>
                <w:rFonts w:ascii="Arial" w:hAnsi="Arial" w:cs="Arial"/>
                <w:sz w:val="22"/>
              </w:rPr>
            </w:pPr>
            <w:r>
              <w:rPr>
                <w:rFonts w:ascii="Arial" w:hAnsi="Arial" w:cs="Arial"/>
                <w:sz w:val="22"/>
              </w:rPr>
              <w:t>2</w:t>
            </w:r>
          </w:p>
        </w:tc>
      </w:tr>
      <w:tr w:rsidR="009C1B14" w:rsidTr="00611A16">
        <w:trPr>
          <w:trHeight w:val="320"/>
        </w:trPr>
        <w:tc>
          <w:tcPr>
            <w:tcW w:w="1276" w:type="dxa"/>
            <w:vAlign w:val="center"/>
          </w:tcPr>
          <w:p w:rsidR="009C1B14" w:rsidRDefault="009C1B14" w:rsidP="00611A16">
            <w:pPr>
              <w:snapToGrid w:val="0"/>
              <w:ind w:right="213"/>
              <w:jc w:val="center"/>
              <w:rPr>
                <w:rFonts w:ascii="Arial" w:hAnsi="Arial" w:cs="Arial"/>
                <w:b/>
                <w:sz w:val="22"/>
              </w:rPr>
            </w:pPr>
          </w:p>
        </w:tc>
        <w:tc>
          <w:tcPr>
            <w:tcW w:w="5670" w:type="dxa"/>
            <w:vAlign w:val="center"/>
          </w:tcPr>
          <w:p w:rsidR="009C1B14" w:rsidRDefault="009C1B14" w:rsidP="00611A16">
            <w:pPr>
              <w:pStyle w:val="Zhlav"/>
              <w:tabs>
                <w:tab w:val="clear" w:pos="4536"/>
                <w:tab w:val="clear" w:pos="9072"/>
              </w:tabs>
              <w:snapToGrid w:val="0"/>
              <w:rPr>
                <w:rFonts w:ascii="Arial" w:hAnsi="Arial" w:cs="Arial"/>
                <w:b/>
                <w:sz w:val="22"/>
              </w:rPr>
            </w:pPr>
          </w:p>
        </w:tc>
        <w:tc>
          <w:tcPr>
            <w:tcW w:w="851" w:type="dxa"/>
            <w:vAlign w:val="center"/>
          </w:tcPr>
          <w:p w:rsidR="009C1B14" w:rsidRDefault="009C1B14" w:rsidP="00611A16">
            <w:pPr>
              <w:snapToGrid w:val="0"/>
              <w:jc w:val="center"/>
              <w:rPr>
                <w:rFonts w:ascii="Arial" w:hAnsi="Arial" w:cs="Arial"/>
                <w:bCs/>
                <w:sz w:val="22"/>
              </w:rPr>
            </w:pPr>
          </w:p>
        </w:tc>
        <w:tc>
          <w:tcPr>
            <w:tcW w:w="850" w:type="dxa"/>
            <w:vAlign w:val="center"/>
          </w:tcPr>
          <w:p w:rsidR="009C1B14" w:rsidRDefault="009C1B14" w:rsidP="00611A16">
            <w:pPr>
              <w:snapToGrid w:val="0"/>
              <w:jc w:val="center"/>
              <w:rPr>
                <w:rFonts w:ascii="Arial" w:hAnsi="Arial" w:cs="Arial"/>
                <w:bCs/>
                <w:sz w:val="22"/>
              </w:rPr>
            </w:pPr>
          </w:p>
        </w:tc>
        <w:tc>
          <w:tcPr>
            <w:tcW w:w="851" w:type="dxa"/>
            <w:vAlign w:val="center"/>
          </w:tcPr>
          <w:p w:rsidR="009C1B14" w:rsidRDefault="009C1B14" w:rsidP="00611A16">
            <w:pPr>
              <w:snapToGrid w:val="0"/>
              <w:jc w:val="center"/>
              <w:rPr>
                <w:rFonts w:ascii="Arial" w:hAnsi="Arial" w:cs="Arial"/>
                <w:sz w:val="22"/>
              </w:rPr>
            </w:pPr>
          </w:p>
        </w:tc>
      </w:tr>
      <w:tr w:rsidR="009C1B14" w:rsidRPr="005B1F7A" w:rsidTr="00611A16">
        <w:trPr>
          <w:trHeight w:val="320"/>
        </w:trPr>
        <w:tc>
          <w:tcPr>
            <w:tcW w:w="1276" w:type="dxa"/>
            <w:vAlign w:val="center"/>
          </w:tcPr>
          <w:p w:rsidR="009C1B14" w:rsidRPr="006A4F19" w:rsidRDefault="009C1B14" w:rsidP="00611A16">
            <w:pPr>
              <w:snapToGrid w:val="0"/>
              <w:ind w:right="213"/>
              <w:jc w:val="center"/>
              <w:rPr>
                <w:rFonts w:ascii="Arial" w:hAnsi="Arial" w:cs="Arial"/>
                <w:b/>
                <w:sz w:val="22"/>
              </w:rPr>
            </w:pPr>
          </w:p>
        </w:tc>
        <w:tc>
          <w:tcPr>
            <w:tcW w:w="5670" w:type="dxa"/>
            <w:vAlign w:val="center"/>
          </w:tcPr>
          <w:p w:rsidR="009C1B14" w:rsidRPr="006A4F19" w:rsidRDefault="009C1B14" w:rsidP="006A4F19">
            <w:pPr>
              <w:pStyle w:val="Zhlav"/>
              <w:tabs>
                <w:tab w:val="clear" w:pos="4536"/>
                <w:tab w:val="clear" w:pos="9072"/>
              </w:tabs>
              <w:snapToGrid w:val="0"/>
              <w:rPr>
                <w:rFonts w:ascii="Arial" w:hAnsi="Arial" w:cs="Arial"/>
                <w:b/>
                <w:sz w:val="22"/>
              </w:rPr>
            </w:pPr>
            <w:r w:rsidRPr="006A4F19">
              <w:rPr>
                <w:rFonts w:ascii="Arial" w:hAnsi="Arial" w:cs="Arial"/>
                <w:b/>
                <w:sz w:val="22"/>
              </w:rPr>
              <w:t>D.1.</w:t>
            </w:r>
            <w:r w:rsidR="006A4F19" w:rsidRPr="006A4F19">
              <w:rPr>
                <w:rFonts w:ascii="Arial" w:hAnsi="Arial" w:cs="Arial"/>
                <w:b/>
                <w:sz w:val="22"/>
              </w:rPr>
              <w:t>4.h</w:t>
            </w:r>
            <w:r w:rsidRPr="006A4F19">
              <w:rPr>
                <w:rFonts w:ascii="Arial" w:hAnsi="Arial" w:cs="Arial"/>
                <w:b/>
                <w:sz w:val="22"/>
              </w:rPr>
              <w:t xml:space="preserve">  </w:t>
            </w:r>
            <w:r w:rsidR="006A4F19" w:rsidRPr="006A4F19">
              <w:rPr>
                <w:rFonts w:ascii="Arial" w:hAnsi="Arial" w:cs="Arial"/>
                <w:b/>
                <w:sz w:val="22"/>
              </w:rPr>
              <w:t>Slaboproudá zařízení</w:t>
            </w:r>
          </w:p>
        </w:tc>
        <w:tc>
          <w:tcPr>
            <w:tcW w:w="851" w:type="dxa"/>
            <w:vAlign w:val="center"/>
          </w:tcPr>
          <w:p w:rsidR="009C1B14" w:rsidRPr="005B1F7A" w:rsidRDefault="009C1B14" w:rsidP="00611A16">
            <w:pPr>
              <w:snapToGrid w:val="0"/>
              <w:jc w:val="center"/>
              <w:rPr>
                <w:rFonts w:ascii="Arial" w:hAnsi="Arial" w:cs="Arial"/>
                <w:bCs/>
                <w:sz w:val="22"/>
              </w:rPr>
            </w:pPr>
          </w:p>
        </w:tc>
        <w:tc>
          <w:tcPr>
            <w:tcW w:w="850" w:type="dxa"/>
            <w:vAlign w:val="center"/>
          </w:tcPr>
          <w:p w:rsidR="009C1B14" w:rsidRPr="005B1F7A" w:rsidRDefault="009C1B14" w:rsidP="00611A16">
            <w:pPr>
              <w:snapToGrid w:val="0"/>
              <w:jc w:val="center"/>
              <w:rPr>
                <w:rFonts w:ascii="Arial" w:hAnsi="Arial" w:cs="Arial"/>
                <w:bCs/>
                <w:sz w:val="22"/>
              </w:rPr>
            </w:pPr>
          </w:p>
        </w:tc>
        <w:tc>
          <w:tcPr>
            <w:tcW w:w="851" w:type="dxa"/>
            <w:vAlign w:val="center"/>
          </w:tcPr>
          <w:p w:rsidR="009C1B14" w:rsidRPr="005B1F7A" w:rsidRDefault="009C1B14" w:rsidP="00611A16">
            <w:pPr>
              <w:snapToGrid w:val="0"/>
              <w:jc w:val="center"/>
              <w:rPr>
                <w:rFonts w:ascii="Arial" w:hAnsi="Arial" w:cs="Arial"/>
                <w:sz w:val="22"/>
              </w:rPr>
            </w:pPr>
          </w:p>
        </w:tc>
      </w:tr>
      <w:tr w:rsidR="009C1B14" w:rsidRPr="002B7B3F" w:rsidTr="00611A16">
        <w:trPr>
          <w:trHeight w:val="320"/>
        </w:trPr>
        <w:tc>
          <w:tcPr>
            <w:tcW w:w="1276" w:type="dxa"/>
            <w:vAlign w:val="center"/>
          </w:tcPr>
          <w:p w:rsidR="009C1B14" w:rsidRPr="002B7B3F" w:rsidRDefault="009C1B14" w:rsidP="00611A16">
            <w:pPr>
              <w:snapToGrid w:val="0"/>
              <w:ind w:right="213"/>
              <w:jc w:val="center"/>
              <w:rPr>
                <w:rFonts w:ascii="Arial" w:hAnsi="Arial" w:cs="Arial"/>
                <w:color w:val="FF0000"/>
                <w:sz w:val="22"/>
              </w:rPr>
            </w:pPr>
          </w:p>
        </w:tc>
        <w:tc>
          <w:tcPr>
            <w:tcW w:w="5670" w:type="dxa"/>
            <w:vAlign w:val="center"/>
          </w:tcPr>
          <w:p w:rsidR="009C1B14" w:rsidRPr="005B1F7A" w:rsidRDefault="009C1B14" w:rsidP="00611A16">
            <w:pPr>
              <w:pStyle w:val="Rejstk"/>
              <w:suppressLineNumbers w:val="0"/>
              <w:snapToGrid w:val="0"/>
              <w:rPr>
                <w:rFonts w:cs="Arial"/>
                <w:bCs/>
              </w:rPr>
            </w:pPr>
            <w:r w:rsidRPr="005B1F7A">
              <w:rPr>
                <w:rFonts w:cs="Arial"/>
                <w:bCs/>
              </w:rPr>
              <w:t>Technická zpráva</w:t>
            </w:r>
            <w:r>
              <w:rPr>
                <w:rFonts w:cs="Arial"/>
                <w:bCs/>
              </w:rPr>
              <w:t xml:space="preserve"> </w:t>
            </w:r>
          </w:p>
        </w:tc>
        <w:tc>
          <w:tcPr>
            <w:tcW w:w="851" w:type="dxa"/>
            <w:vAlign w:val="center"/>
          </w:tcPr>
          <w:p w:rsidR="009C1B14" w:rsidRPr="00600B81" w:rsidRDefault="00600B81" w:rsidP="00E958DA">
            <w:pPr>
              <w:snapToGrid w:val="0"/>
              <w:jc w:val="center"/>
              <w:rPr>
                <w:rFonts w:ascii="Arial" w:hAnsi="Arial" w:cs="Arial"/>
                <w:bCs/>
                <w:sz w:val="22"/>
              </w:rPr>
            </w:pPr>
            <w:r w:rsidRPr="00600B81">
              <w:rPr>
                <w:rFonts w:ascii="Arial" w:hAnsi="Arial" w:cs="Arial"/>
                <w:bCs/>
                <w:sz w:val="22"/>
              </w:rPr>
              <w:t>2</w:t>
            </w:r>
            <w:r w:rsidR="00E958DA">
              <w:rPr>
                <w:rFonts w:ascii="Arial" w:hAnsi="Arial" w:cs="Arial"/>
                <w:bCs/>
                <w:sz w:val="22"/>
              </w:rPr>
              <w:t>1</w:t>
            </w:r>
          </w:p>
        </w:tc>
        <w:tc>
          <w:tcPr>
            <w:tcW w:w="850" w:type="dxa"/>
            <w:vAlign w:val="center"/>
          </w:tcPr>
          <w:p w:rsidR="009C1B14" w:rsidRPr="00600B81" w:rsidRDefault="00600B81" w:rsidP="00E958DA">
            <w:pPr>
              <w:snapToGrid w:val="0"/>
              <w:jc w:val="center"/>
              <w:rPr>
                <w:rFonts w:ascii="Arial" w:hAnsi="Arial" w:cs="Arial"/>
                <w:bCs/>
                <w:sz w:val="22"/>
              </w:rPr>
            </w:pPr>
            <w:r w:rsidRPr="00600B81">
              <w:rPr>
                <w:rFonts w:ascii="Arial" w:hAnsi="Arial" w:cs="Arial"/>
                <w:bCs/>
                <w:sz w:val="22"/>
              </w:rPr>
              <w:t>2</w:t>
            </w:r>
            <w:r w:rsidR="00E958DA">
              <w:rPr>
                <w:rFonts w:ascii="Arial" w:hAnsi="Arial" w:cs="Arial"/>
                <w:bCs/>
                <w:sz w:val="22"/>
              </w:rPr>
              <w:t>1</w:t>
            </w:r>
          </w:p>
        </w:tc>
        <w:tc>
          <w:tcPr>
            <w:tcW w:w="851" w:type="dxa"/>
            <w:vAlign w:val="center"/>
          </w:tcPr>
          <w:p w:rsidR="009C1B14" w:rsidRPr="00600B81" w:rsidRDefault="009C1B14" w:rsidP="00E958DA">
            <w:pPr>
              <w:snapToGrid w:val="0"/>
              <w:jc w:val="center"/>
              <w:rPr>
                <w:rFonts w:ascii="Arial" w:hAnsi="Arial" w:cs="Arial"/>
                <w:sz w:val="22"/>
              </w:rPr>
            </w:pPr>
            <w:r w:rsidRPr="00600B81">
              <w:rPr>
                <w:rFonts w:ascii="Arial" w:hAnsi="Arial" w:cs="Arial"/>
                <w:sz w:val="22"/>
              </w:rPr>
              <w:t>3-</w:t>
            </w:r>
            <w:r w:rsidR="00600B81" w:rsidRPr="00600B81">
              <w:rPr>
                <w:rFonts w:ascii="Arial" w:hAnsi="Arial" w:cs="Arial"/>
                <w:sz w:val="22"/>
              </w:rPr>
              <w:t>2</w:t>
            </w:r>
            <w:r w:rsidR="00E958DA">
              <w:rPr>
                <w:rFonts w:ascii="Arial" w:hAnsi="Arial" w:cs="Arial"/>
                <w:sz w:val="22"/>
              </w:rPr>
              <w:t>1</w:t>
            </w:r>
          </w:p>
        </w:tc>
      </w:tr>
      <w:tr w:rsidR="00B65848" w:rsidRPr="002B7B3F" w:rsidTr="00611A16">
        <w:trPr>
          <w:trHeight w:val="320"/>
        </w:trPr>
        <w:tc>
          <w:tcPr>
            <w:tcW w:w="1276" w:type="dxa"/>
            <w:vAlign w:val="center"/>
          </w:tcPr>
          <w:p w:rsidR="00B65848" w:rsidRPr="002B7B3F" w:rsidRDefault="00B65848" w:rsidP="00611A16">
            <w:pPr>
              <w:snapToGrid w:val="0"/>
              <w:ind w:right="213"/>
              <w:jc w:val="center"/>
              <w:rPr>
                <w:rFonts w:ascii="Arial" w:hAnsi="Arial" w:cs="Arial"/>
                <w:color w:val="FF0000"/>
                <w:sz w:val="22"/>
              </w:rPr>
            </w:pPr>
          </w:p>
        </w:tc>
        <w:tc>
          <w:tcPr>
            <w:tcW w:w="5670" w:type="dxa"/>
            <w:vAlign w:val="center"/>
          </w:tcPr>
          <w:p w:rsidR="00B65848" w:rsidRPr="005B1F7A" w:rsidRDefault="00B65848" w:rsidP="00B65848">
            <w:pPr>
              <w:pStyle w:val="Rejstk"/>
              <w:suppressLineNumbers w:val="0"/>
              <w:snapToGrid w:val="0"/>
              <w:rPr>
                <w:rFonts w:cs="Arial"/>
                <w:bCs/>
              </w:rPr>
            </w:pPr>
            <w:r>
              <w:rPr>
                <w:rFonts w:cs="Arial"/>
                <w:bCs/>
              </w:rPr>
              <w:t>Technické specifikace PCO</w:t>
            </w:r>
          </w:p>
        </w:tc>
        <w:tc>
          <w:tcPr>
            <w:tcW w:w="851" w:type="dxa"/>
            <w:vAlign w:val="center"/>
          </w:tcPr>
          <w:p w:rsidR="00B65848" w:rsidRPr="00600B81" w:rsidRDefault="00B65848" w:rsidP="00D042EC">
            <w:pPr>
              <w:snapToGrid w:val="0"/>
              <w:jc w:val="center"/>
              <w:rPr>
                <w:rFonts w:ascii="Arial" w:hAnsi="Arial" w:cs="Arial"/>
                <w:bCs/>
                <w:sz w:val="22"/>
              </w:rPr>
            </w:pPr>
            <w:r>
              <w:rPr>
                <w:rFonts w:ascii="Arial" w:hAnsi="Arial" w:cs="Arial"/>
                <w:bCs/>
                <w:sz w:val="22"/>
              </w:rPr>
              <w:t>1</w:t>
            </w:r>
          </w:p>
        </w:tc>
        <w:tc>
          <w:tcPr>
            <w:tcW w:w="850" w:type="dxa"/>
            <w:vAlign w:val="center"/>
          </w:tcPr>
          <w:p w:rsidR="00B65848" w:rsidRPr="00600B81" w:rsidRDefault="00B65848" w:rsidP="00D042EC">
            <w:pPr>
              <w:snapToGrid w:val="0"/>
              <w:jc w:val="center"/>
              <w:rPr>
                <w:rFonts w:ascii="Arial" w:hAnsi="Arial" w:cs="Arial"/>
                <w:bCs/>
                <w:sz w:val="22"/>
              </w:rPr>
            </w:pPr>
            <w:r>
              <w:rPr>
                <w:rFonts w:ascii="Arial" w:hAnsi="Arial" w:cs="Arial"/>
                <w:bCs/>
                <w:sz w:val="22"/>
              </w:rPr>
              <w:t>1</w:t>
            </w:r>
          </w:p>
        </w:tc>
        <w:tc>
          <w:tcPr>
            <w:tcW w:w="851" w:type="dxa"/>
            <w:vAlign w:val="center"/>
          </w:tcPr>
          <w:p w:rsidR="00B65848" w:rsidRPr="00600B81" w:rsidRDefault="00B65848" w:rsidP="00D042EC">
            <w:pPr>
              <w:snapToGrid w:val="0"/>
              <w:jc w:val="center"/>
              <w:rPr>
                <w:rFonts w:ascii="Arial" w:hAnsi="Arial" w:cs="Arial"/>
                <w:sz w:val="22"/>
              </w:rPr>
            </w:pPr>
          </w:p>
        </w:tc>
      </w:tr>
      <w:tr w:rsidR="00A22B50" w:rsidRPr="002B7B3F" w:rsidTr="00611A16">
        <w:trPr>
          <w:trHeight w:val="320"/>
        </w:trPr>
        <w:tc>
          <w:tcPr>
            <w:tcW w:w="1276" w:type="dxa"/>
            <w:vAlign w:val="center"/>
          </w:tcPr>
          <w:p w:rsidR="00A22B50" w:rsidRPr="002B7B3F" w:rsidRDefault="00A22B50" w:rsidP="00611A16">
            <w:pPr>
              <w:snapToGrid w:val="0"/>
              <w:ind w:right="213"/>
              <w:jc w:val="center"/>
              <w:rPr>
                <w:rFonts w:ascii="Arial" w:hAnsi="Arial" w:cs="Arial"/>
                <w:color w:val="FF0000"/>
                <w:sz w:val="22"/>
              </w:rPr>
            </w:pPr>
          </w:p>
        </w:tc>
        <w:tc>
          <w:tcPr>
            <w:tcW w:w="5670" w:type="dxa"/>
            <w:vAlign w:val="center"/>
          </w:tcPr>
          <w:p w:rsidR="00A22B50" w:rsidRPr="005B1F7A" w:rsidRDefault="00A22B50" w:rsidP="00A22B50">
            <w:pPr>
              <w:pStyle w:val="Rejstk"/>
              <w:suppressLineNumbers w:val="0"/>
              <w:snapToGrid w:val="0"/>
              <w:rPr>
                <w:rFonts w:cs="Arial"/>
                <w:bCs/>
              </w:rPr>
            </w:pPr>
            <w:r>
              <w:rPr>
                <w:rFonts w:cs="Arial"/>
                <w:bCs/>
              </w:rPr>
              <w:t>Technické specifikace PC</w:t>
            </w:r>
          </w:p>
        </w:tc>
        <w:tc>
          <w:tcPr>
            <w:tcW w:w="851" w:type="dxa"/>
            <w:vAlign w:val="center"/>
          </w:tcPr>
          <w:p w:rsidR="00A22B50" w:rsidRPr="00600B81" w:rsidRDefault="00A22B50" w:rsidP="00D042EC">
            <w:pPr>
              <w:snapToGrid w:val="0"/>
              <w:jc w:val="center"/>
              <w:rPr>
                <w:rFonts w:ascii="Arial" w:hAnsi="Arial" w:cs="Arial"/>
                <w:bCs/>
                <w:sz w:val="22"/>
              </w:rPr>
            </w:pPr>
            <w:r>
              <w:rPr>
                <w:rFonts w:ascii="Arial" w:hAnsi="Arial" w:cs="Arial"/>
                <w:bCs/>
                <w:sz w:val="22"/>
              </w:rPr>
              <w:t>1</w:t>
            </w:r>
          </w:p>
        </w:tc>
        <w:tc>
          <w:tcPr>
            <w:tcW w:w="850" w:type="dxa"/>
            <w:vAlign w:val="center"/>
          </w:tcPr>
          <w:p w:rsidR="00A22B50" w:rsidRPr="00600B81" w:rsidRDefault="00A22B50" w:rsidP="00D042EC">
            <w:pPr>
              <w:snapToGrid w:val="0"/>
              <w:jc w:val="center"/>
              <w:rPr>
                <w:rFonts w:ascii="Arial" w:hAnsi="Arial" w:cs="Arial"/>
                <w:bCs/>
                <w:sz w:val="22"/>
              </w:rPr>
            </w:pPr>
            <w:r>
              <w:rPr>
                <w:rFonts w:ascii="Arial" w:hAnsi="Arial" w:cs="Arial"/>
                <w:bCs/>
                <w:sz w:val="22"/>
              </w:rPr>
              <w:t>1</w:t>
            </w:r>
          </w:p>
        </w:tc>
        <w:tc>
          <w:tcPr>
            <w:tcW w:w="851" w:type="dxa"/>
            <w:vAlign w:val="center"/>
          </w:tcPr>
          <w:p w:rsidR="00A22B50" w:rsidRPr="00600B81" w:rsidRDefault="00A22B50" w:rsidP="00D042EC">
            <w:pPr>
              <w:snapToGrid w:val="0"/>
              <w:jc w:val="center"/>
              <w:rPr>
                <w:rFonts w:ascii="Arial" w:hAnsi="Arial" w:cs="Arial"/>
                <w:sz w:val="22"/>
              </w:rPr>
            </w:pPr>
          </w:p>
        </w:tc>
      </w:tr>
      <w:tr w:rsidR="00A22B50" w:rsidRPr="002B7B3F" w:rsidTr="00611A16">
        <w:trPr>
          <w:trHeight w:val="320"/>
        </w:trPr>
        <w:tc>
          <w:tcPr>
            <w:tcW w:w="1276" w:type="dxa"/>
            <w:vAlign w:val="center"/>
          </w:tcPr>
          <w:p w:rsidR="00A22B50" w:rsidRPr="002B7B3F" w:rsidRDefault="00A22B50" w:rsidP="00611A16">
            <w:pPr>
              <w:snapToGrid w:val="0"/>
              <w:ind w:right="213"/>
              <w:jc w:val="center"/>
              <w:rPr>
                <w:rFonts w:ascii="Arial" w:hAnsi="Arial" w:cs="Arial"/>
                <w:color w:val="FF0000"/>
                <w:sz w:val="22"/>
              </w:rPr>
            </w:pPr>
          </w:p>
        </w:tc>
        <w:tc>
          <w:tcPr>
            <w:tcW w:w="5670" w:type="dxa"/>
            <w:vAlign w:val="center"/>
          </w:tcPr>
          <w:p w:rsidR="00A22B50" w:rsidRPr="005B1F7A" w:rsidRDefault="00A22B50" w:rsidP="003715D8">
            <w:pPr>
              <w:pStyle w:val="Rejstk"/>
              <w:suppressLineNumbers w:val="0"/>
              <w:snapToGrid w:val="0"/>
              <w:rPr>
                <w:rFonts w:cs="Arial"/>
                <w:bCs/>
              </w:rPr>
            </w:pPr>
            <w:r>
              <w:rPr>
                <w:rFonts w:cs="Arial"/>
                <w:bCs/>
              </w:rPr>
              <w:t>Technické specifikace CCTV</w:t>
            </w:r>
          </w:p>
        </w:tc>
        <w:tc>
          <w:tcPr>
            <w:tcW w:w="851" w:type="dxa"/>
            <w:vAlign w:val="center"/>
          </w:tcPr>
          <w:p w:rsidR="00A22B50" w:rsidRPr="00600B81" w:rsidRDefault="00A22B50" w:rsidP="00611A16">
            <w:pPr>
              <w:snapToGrid w:val="0"/>
              <w:jc w:val="center"/>
              <w:rPr>
                <w:rFonts w:ascii="Arial" w:hAnsi="Arial" w:cs="Arial"/>
                <w:bCs/>
                <w:sz w:val="22"/>
              </w:rPr>
            </w:pPr>
            <w:r>
              <w:rPr>
                <w:rFonts w:ascii="Arial" w:hAnsi="Arial" w:cs="Arial"/>
                <w:bCs/>
                <w:sz w:val="22"/>
              </w:rPr>
              <w:t>2</w:t>
            </w:r>
          </w:p>
        </w:tc>
        <w:tc>
          <w:tcPr>
            <w:tcW w:w="850" w:type="dxa"/>
            <w:vAlign w:val="center"/>
          </w:tcPr>
          <w:p w:rsidR="00A22B50" w:rsidRPr="00600B81" w:rsidRDefault="00A22B50" w:rsidP="00611A16">
            <w:pPr>
              <w:snapToGrid w:val="0"/>
              <w:jc w:val="center"/>
              <w:rPr>
                <w:rFonts w:ascii="Arial" w:hAnsi="Arial" w:cs="Arial"/>
                <w:bCs/>
                <w:sz w:val="22"/>
              </w:rPr>
            </w:pPr>
            <w:r>
              <w:rPr>
                <w:rFonts w:ascii="Arial" w:hAnsi="Arial" w:cs="Arial"/>
                <w:bCs/>
                <w:sz w:val="22"/>
              </w:rPr>
              <w:t>2</w:t>
            </w:r>
          </w:p>
        </w:tc>
        <w:tc>
          <w:tcPr>
            <w:tcW w:w="851" w:type="dxa"/>
            <w:vAlign w:val="center"/>
          </w:tcPr>
          <w:p w:rsidR="00A22B50" w:rsidRPr="00600B81" w:rsidRDefault="00A22B50" w:rsidP="00600B81">
            <w:pPr>
              <w:snapToGrid w:val="0"/>
              <w:jc w:val="center"/>
              <w:rPr>
                <w:rFonts w:ascii="Arial" w:hAnsi="Arial" w:cs="Arial"/>
                <w:sz w:val="22"/>
              </w:rPr>
            </w:pPr>
          </w:p>
        </w:tc>
      </w:tr>
      <w:tr w:rsidR="00A22B50" w:rsidRPr="002B7B3F" w:rsidTr="00611A16">
        <w:trPr>
          <w:trHeight w:val="320"/>
        </w:trPr>
        <w:tc>
          <w:tcPr>
            <w:tcW w:w="1276" w:type="dxa"/>
            <w:vAlign w:val="center"/>
          </w:tcPr>
          <w:p w:rsidR="00A22B50" w:rsidRPr="002B7B3F" w:rsidRDefault="00A22B50" w:rsidP="00611A16">
            <w:pPr>
              <w:snapToGrid w:val="0"/>
              <w:ind w:right="213"/>
              <w:jc w:val="center"/>
              <w:rPr>
                <w:rFonts w:ascii="Arial" w:hAnsi="Arial" w:cs="Arial"/>
                <w:color w:val="FF0000"/>
                <w:sz w:val="22"/>
              </w:rPr>
            </w:pPr>
          </w:p>
        </w:tc>
        <w:tc>
          <w:tcPr>
            <w:tcW w:w="5670" w:type="dxa"/>
            <w:vAlign w:val="center"/>
          </w:tcPr>
          <w:p w:rsidR="00A22B50" w:rsidRPr="005B1F7A" w:rsidRDefault="00A22B50" w:rsidP="003715D8">
            <w:pPr>
              <w:pStyle w:val="Rejstk"/>
              <w:suppressLineNumbers w:val="0"/>
              <w:snapToGrid w:val="0"/>
              <w:rPr>
                <w:rFonts w:cs="Arial"/>
                <w:bCs/>
              </w:rPr>
            </w:pPr>
            <w:r>
              <w:rPr>
                <w:rFonts w:cs="Arial"/>
                <w:bCs/>
              </w:rPr>
              <w:t>Technické specifikace PZTS</w:t>
            </w:r>
          </w:p>
        </w:tc>
        <w:tc>
          <w:tcPr>
            <w:tcW w:w="851" w:type="dxa"/>
            <w:vAlign w:val="center"/>
          </w:tcPr>
          <w:p w:rsidR="00A22B50" w:rsidRPr="00600B81" w:rsidRDefault="00A22B50" w:rsidP="003715D8">
            <w:pPr>
              <w:snapToGrid w:val="0"/>
              <w:jc w:val="center"/>
              <w:rPr>
                <w:rFonts w:ascii="Arial" w:hAnsi="Arial" w:cs="Arial"/>
                <w:bCs/>
                <w:sz w:val="22"/>
              </w:rPr>
            </w:pPr>
            <w:r>
              <w:rPr>
                <w:rFonts w:ascii="Arial" w:hAnsi="Arial" w:cs="Arial"/>
                <w:bCs/>
                <w:sz w:val="22"/>
              </w:rPr>
              <w:t>2</w:t>
            </w:r>
          </w:p>
        </w:tc>
        <w:tc>
          <w:tcPr>
            <w:tcW w:w="850" w:type="dxa"/>
            <w:vAlign w:val="center"/>
          </w:tcPr>
          <w:p w:rsidR="00A22B50" w:rsidRPr="00600B81" w:rsidRDefault="00A22B50" w:rsidP="003715D8">
            <w:pPr>
              <w:snapToGrid w:val="0"/>
              <w:jc w:val="center"/>
              <w:rPr>
                <w:rFonts w:ascii="Arial" w:hAnsi="Arial" w:cs="Arial"/>
                <w:bCs/>
                <w:sz w:val="22"/>
              </w:rPr>
            </w:pPr>
            <w:r>
              <w:rPr>
                <w:rFonts w:ascii="Arial" w:hAnsi="Arial" w:cs="Arial"/>
                <w:bCs/>
                <w:sz w:val="22"/>
              </w:rPr>
              <w:t>2</w:t>
            </w:r>
          </w:p>
        </w:tc>
        <w:tc>
          <w:tcPr>
            <w:tcW w:w="851" w:type="dxa"/>
            <w:vAlign w:val="center"/>
          </w:tcPr>
          <w:p w:rsidR="00A22B50" w:rsidRPr="00600B81" w:rsidRDefault="00A22B50" w:rsidP="003715D8">
            <w:pPr>
              <w:snapToGrid w:val="0"/>
              <w:jc w:val="center"/>
              <w:rPr>
                <w:rFonts w:ascii="Arial" w:hAnsi="Arial" w:cs="Arial"/>
                <w:sz w:val="22"/>
              </w:rPr>
            </w:pPr>
          </w:p>
        </w:tc>
      </w:tr>
      <w:tr w:rsidR="00A22B50" w:rsidRPr="002B7B3F" w:rsidTr="00611A16">
        <w:trPr>
          <w:trHeight w:val="320"/>
        </w:trPr>
        <w:tc>
          <w:tcPr>
            <w:tcW w:w="1276" w:type="dxa"/>
            <w:vAlign w:val="center"/>
          </w:tcPr>
          <w:p w:rsidR="00A22B50" w:rsidRPr="002B7B3F" w:rsidRDefault="00A22B50" w:rsidP="00611A16">
            <w:pPr>
              <w:snapToGrid w:val="0"/>
              <w:ind w:right="213"/>
              <w:jc w:val="center"/>
              <w:rPr>
                <w:rFonts w:ascii="Arial" w:hAnsi="Arial" w:cs="Arial"/>
                <w:color w:val="FF0000"/>
                <w:sz w:val="22"/>
              </w:rPr>
            </w:pPr>
          </w:p>
        </w:tc>
        <w:tc>
          <w:tcPr>
            <w:tcW w:w="5670" w:type="dxa"/>
            <w:vAlign w:val="center"/>
          </w:tcPr>
          <w:p w:rsidR="00A22B50" w:rsidRPr="005B1F7A" w:rsidRDefault="00A22B50" w:rsidP="003715D8">
            <w:pPr>
              <w:pStyle w:val="Rejstk"/>
              <w:suppressLineNumbers w:val="0"/>
              <w:snapToGrid w:val="0"/>
              <w:rPr>
                <w:rFonts w:cs="Arial"/>
                <w:bCs/>
              </w:rPr>
            </w:pPr>
            <w:r>
              <w:rPr>
                <w:rFonts w:cs="Arial"/>
                <w:bCs/>
              </w:rPr>
              <w:t>Technické specifikace PDS</w:t>
            </w:r>
          </w:p>
        </w:tc>
        <w:tc>
          <w:tcPr>
            <w:tcW w:w="851" w:type="dxa"/>
            <w:vAlign w:val="center"/>
          </w:tcPr>
          <w:p w:rsidR="00A22B50" w:rsidRPr="00600B81" w:rsidRDefault="00A22B50" w:rsidP="003715D8">
            <w:pPr>
              <w:snapToGrid w:val="0"/>
              <w:jc w:val="center"/>
              <w:rPr>
                <w:rFonts w:ascii="Arial" w:hAnsi="Arial" w:cs="Arial"/>
                <w:bCs/>
                <w:sz w:val="22"/>
              </w:rPr>
            </w:pPr>
            <w:r>
              <w:rPr>
                <w:rFonts w:ascii="Arial" w:hAnsi="Arial" w:cs="Arial"/>
                <w:bCs/>
                <w:sz w:val="22"/>
              </w:rPr>
              <w:t>1</w:t>
            </w:r>
          </w:p>
        </w:tc>
        <w:tc>
          <w:tcPr>
            <w:tcW w:w="850" w:type="dxa"/>
            <w:vAlign w:val="center"/>
          </w:tcPr>
          <w:p w:rsidR="00A22B50" w:rsidRPr="00600B81" w:rsidRDefault="00A22B50" w:rsidP="003715D8">
            <w:pPr>
              <w:snapToGrid w:val="0"/>
              <w:jc w:val="center"/>
              <w:rPr>
                <w:rFonts w:ascii="Arial" w:hAnsi="Arial" w:cs="Arial"/>
                <w:bCs/>
                <w:sz w:val="22"/>
              </w:rPr>
            </w:pPr>
            <w:r>
              <w:rPr>
                <w:rFonts w:ascii="Arial" w:hAnsi="Arial" w:cs="Arial"/>
                <w:bCs/>
                <w:sz w:val="22"/>
              </w:rPr>
              <w:t>1</w:t>
            </w:r>
          </w:p>
        </w:tc>
        <w:tc>
          <w:tcPr>
            <w:tcW w:w="851" w:type="dxa"/>
            <w:vAlign w:val="center"/>
          </w:tcPr>
          <w:p w:rsidR="00A22B50" w:rsidRPr="00600B81" w:rsidRDefault="00A22B50" w:rsidP="003715D8">
            <w:pPr>
              <w:snapToGrid w:val="0"/>
              <w:jc w:val="center"/>
              <w:rPr>
                <w:rFonts w:ascii="Arial" w:hAnsi="Arial" w:cs="Arial"/>
                <w:sz w:val="22"/>
              </w:rPr>
            </w:pPr>
          </w:p>
        </w:tc>
      </w:tr>
      <w:tr w:rsidR="000650BA" w:rsidRPr="002B7B3F" w:rsidTr="00611A16">
        <w:trPr>
          <w:trHeight w:val="320"/>
        </w:trPr>
        <w:tc>
          <w:tcPr>
            <w:tcW w:w="1276" w:type="dxa"/>
            <w:vAlign w:val="center"/>
          </w:tcPr>
          <w:p w:rsidR="000650BA" w:rsidRPr="002B7B3F" w:rsidRDefault="000650BA" w:rsidP="00611A16">
            <w:pPr>
              <w:snapToGrid w:val="0"/>
              <w:ind w:right="213"/>
              <w:jc w:val="center"/>
              <w:rPr>
                <w:rFonts w:ascii="Arial" w:hAnsi="Arial" w:cs="Arial"/>
                <w:color w:val="FF0000"/>
                <w:sz w:val="22"/>
              </w:rPr>
            </w:pPr>
          </w:p>
        </w:tc>
        <w:tc>
          <w:tcPr>
            <w:tcW w:w="5670" w:type="dxa"/>
            <w:vAlign w:val="center"/>
          </w:tcPr>
          <w:p w:rsidR="000650BA" w:rsidRPr="005B1F7A" w:rsidRDefault="000650BA" w:rsidP="00441CC3">
            <w:pPr>
              <w:pStyle w:val="Rejstk"/>
              <w:suppressLineNumbers w:val="0"/>
              <w:snapToGrid w:val="0"/>
              <w:rPr>
                <w:rFonts w:cs="Arial"/>
                <w:bCs/>
              </w:rPr>
            </w:pPr>
            <w:r>
              <w:rPr>
                <w:rFonts w:cs="Arial"/>
                <w:bCs/>
              </w:rPr>
              <w:t>Technické specifikace SK</w:t>
            </w:r>
          </w:p>
        </w:tc>
        <w:tc>
          <w:tcPr>
            <w:tcW w:w="851" w:type="dxa"/>
            <w:vAlign w:val="center"/>
          </w:tcPr>
          <w:p w:rsidR="000650BA" w:rsidRPr="00600B81" w:rsidRDefault="000650BA" w:rsidP="00441CC3">
            <w:pPr>
              <w:snapToGrid w:val="0"/>
              <w:jc w:val="center"/>
              <w:rPr>
                <w:rFonts w:ascii="Arial" w:hAnsi="Arial" w:cs="Arial"/>
                <w:bCs/>
                <w:sz w:val="22"/>
              </w:rPr>
            </w:pPr>
            <w:r>
              <w:rPr>
                <w:rFonts w:ascii="Arial" w:hAnsi="Arial" w:cs="Arial"/>
                <w:bCs/>
                <w:sz w:val="22"/>
              </w:rPr>
              <w:t>1</w:t>
            </w:r>
          </w:p>
        </w:tc>
        <w:tc>
          <w:tcPr>
            <w:tcW w:w="850" w:type="dxa"/>
            <w:vAlign w:val="center"/>
          </w:tcPr>
          <w:p w:rsidR="000650BA" w:rsidRPr="00600B81" w:rsidRDefault="000650BA" w:rsidP="00441CC3">
            <w:pPr>
              <w:snapToGrid w:val="0"/>
              <w:jc w:val="center"/>
              <w:rPr>
                <w:rFonts w:ascii="Arial" w:hAnsi="Arial" w:cs="Arial"/>
                <w:bCs/>
                <w:sz w:val="22"/>
              </w:rPr>
            </w:pPr>
            <w:r>
              <w:rPr>
                <w:rFonts w:ascii="Arial" w:hAnsi="Arial" w:cs="Arial"/>
                <w:bCs/>
                <w:sz w:val="22"/>
              </w:rPr>
              <w:t>1</w:t>
            </w:r>
          </w:p>
        </w:tc>
        <w:tc>
          <w:tcPr>
            <w:tcW w:w="851" w:type="dxa"/>
            <w:vAlign w:val="center"/>
          </w:tcPr>
          <w:p w:rsidR="000650BA" w:rsidRPr="004E01E7" w:rsidRDefault="000650BA" w:rsidP="00611A16">
            <w:pPr>
              <w:snapToGrid w:val="0"/>
              <w:jc w:val="center"/>
              <w:rPr>
                <w:rFonts w:ascii="Arial" w:hAnsi="Arial" w:cs="Arial"/>
                <w:color w:val="FF0000"/>
                <w:sz w:val="22"/>
              </w:rPr>
            </w:pPr>
          </w:p>
        </w:tc>
      </w:tr>
      <w:tr w:rsidR="00A22B50" w:rsidRPr="002B7B3F" w:rsidTr="00611A16">
        <w:trPr>
          <w:trHeight w:val="320"/>
        </w:trPr>
        <w:tc>
          <w:tcPr>
            <w:tcW w:w="1276" w:type="dxa"/>
            <w:vAlign w:val="center"/>
          </w:tcPr>
          <w:p w:rsidR="00A22B50" w:rsidRPr="002B7B3F" w:rsidRDefault="00A22B50" w:rsidP="00611A16">
            <w:pPr>
              <w:snapToGrid w:val="0"/>
              <w:ind w:right="213"/>
              <w:jc w:val="center"/>
              <w:rPr>
                <w:rFonts w:ascii="Arial" w:hAnsi="Arial" w:cs="Arial"/>
                <w:color w:val="FF0000"/>
                <w:sz w:val="22"/>
              </w:rPr>
            </w:pPr>
          </w:p>
        </w:tc>
        <w:tc>
          <w:tcPr>
            <w:tcW w:w="5670" w:type="dxa"/>
            <w:vAlign w:val="center"/>
          </w:tcPr>
          <w:p w:rsidR="00A22B50" w:rsidRPr="00282C94" w:rsidRDefault="00A22B50" w:rsidP="00E958DA">
            <w:pPr>
              <w:snapToGrid w:val="0"/>
              <w:ind w:firstLine="781"/>
              <w:rPr>
                <w:rFonts w:ascii="Arial" w:hAnsi="Arial" w:cs="Arial"/>
                <w:bCs/>
                <w:sz w:val="22"/>
              </w:rPr>
            </w:pPr>
            <w:r>
              <w:rPr>
                <w:rFonts w:ascii="Arial" w:hAnsi="Arial" w:cs="Arial"/>
                <w:bCs/>
                <w:sz w:val="22"/>
              </w:rPr>
              <w:t>Výkaz výměr</w:t>
            </w:r>
          </w:p>
        </w:tc>
        <w:tc>
          <w:tcPr>
            <w:tcW w:w="851" w:type="dxa"/>
            <w:vAlign w:val="center"/>
          </w:tcPr>
          <w:p w:rsidR="00A22B50" w:rsidRPr="004314DE" w:rsidRDefault="00A22B50" w:rsidP="00611A16">
            <w:pPr>
              <w:snapToGrid w:val="0"/>
              <w:jc w:val="center"/>
              <w:rPr>
                <w:rFonts w:ascii="Arial" w:hAnsi="Arial" w:cs="Arial"/>
                <w:bCs/>
                <w:color w:val="000000" w:themeColor="text1"/>
                <w:sz w:val="22"/>
              </w:rPr>
            </w:pPr>
            <w:r w:rsidRPr="004314DE">
              <w:rPr>
                <w:rFonts w:ascii="Arial" w:hAnsi="Arial" w:cs="Arial"/>
                <w:bCs/>
                <w:color w:val="000000" w:themeColor="text1"/>
                <w:sz w:val="22"/>
              </w:rPr>
              <w:t>7</w:t>
            </w:r>
          </w:p>
        </w:tc>
        <w:tc>
          <w:tcPr>
            <w:tcW w:w="850" w:type="dxa"/>
            <w:vAlign w:val="center"/>
          </w:tcPr>
          <w:p w:rsidR="00A22B50" w:rsidRPr="004314DE" w:rsidRDefault="00A22B50" w:rsidP="00611A16">
            <w:pPr>
              <w:snapToGrid w:val="0"/>
              <w:jc w:val="center"/>
              <w:rPr>
                <w:rFonts w:ascii="Arial" w:hAnsi="Arial" w:cs="Arial"/>
                <w:bCs/>
                <w:color w:val="000000" w:themeColor="text1"/>
                <w:sz w:val="22"/>
              </w:rPr>
            </w:pPr>
            <w:r w:rsidRPr="004314DE">
              <w:rPr>
                <w:rFonts w:ascii="Arial" w:hAnsi="Arial" w:cs="Arial"/>
                <w:bCs/>
                <w:color w:val="000000" w:themeColor="text1"/>
                <w:sz w:val="22"/>
              </w:rPr>
              <w:t>7</w:t>
            </w:r>
          </w:p>
        </w:tc>
        <w:tc>
          <w:tcPr>
            <w:tcW w:w="851" w:type="dxa"/>
            <w:vAlign w:val="center"/>
          </w:tcPr>
          <w:p w:rsidR="00A22B50" w:rsidRPr="004E01E7" w:rsidRDefault="00A22B50" w:rsidP="00611A16">
            <w:pPr>
              <w:snapToGrid w:val="0"/>
              <w:jc w:val="center"/>
              <w:rPr>
                <w:rFonts w:ascii="Arial" w:hAnsi="Arial" w:cs="Arial"/>
                <w:color w:val="FF0000"/>
                <w:sz w:val="22"/>
              </w:rPr>
            </w:pPr>
          </w:p>
        </w:tc>
      </w:tr>
      <w:tr w:rsidR="00A22B50" w:rsidRPr="002B7B3F" w:rsidTr="00611A16">
        <w:trPr>
          <w:trHeight w:val="320"/>
        </w:trPr>
        <w:tc>
          <w:tcPr>
            <w:tcW w:w="1276" w:type="dxa"/>
            <w:vAlign w:val="center"/>
          </w:tcPr>
          <w:p w:rsidR="00A22B50" w:rsidRPr="002B7B3F" w:rsidRDefault="00A22B50" w:rsidP="00611A16">
            <w:pPr>
              <w:snapToGrid w:val="0"/>
              <w:ind w:right="213"/>
              <w:jc w:val="center"/>
              <w:rPr>
                <w:rFonts w:ascii="Arial" w:hAnsi="Arial" w:cs="Arial"/>
                <w:color w:val="FF0000"/>
                <w:sz w:val="22"/>
              </w:rPr>
            </w:pPr>
          </w:p>
        </w:tc>
        <w:tc>
          <w:tcPr>
            <w:tcW w:w="5670" w:type="dxa"/>
            <w:vAlign w:val="center"/>
          </w:tcPr>
          <w:p w:rsidR="00A22B50" w:rsidRPr="002B7B3F" w:rsidRDefault="00A22B50" w:rsidP="00611A16">
            <w:pPr>
              <w:snapToGrid w:val="0"/>
              <w:rPr>
                <w:rFonts w:ascii="Arial" w:hAnsi="Arial" w:cs="Arial"/>
                <w:bCs/>
                <w:color w:val="FF0000"/>
                <w:sz w:val="22"/>
                <w:u w:val="single"/>
              </w:rPr>
            </w:pPr>
          </w:p>
        </w:tc>
        <w:tc>
          <w:tcPr>
            <w:tcW w:w="851" w:type="dxa"/>
            <w:vAlign w:val="center"/>
          </w:tcPr>
          <w:p w:rsidR="00A22B50" w:rsidRPr="004E01E7" w:rsidRDefault="00A22B50" w:rsidP="00611A16">
            <w:pPr>
              <w:snapToGrid w:val="0"/>
              <w:jc w:val="center"/>
              <w:rPr>
                <w:rFonts w:ascii="Arial" w:hAnsi="Arial" w:cs="Arial"/>
                <w:bCs/>
                <w:color w:val="FF0000"/>
                <w:sz w:val="22"/>
              </w:rPr>
            </w:pPr>
          </w:p>
        </w:tc>
        <w:tc>
          <w:tcPr>
            <w:tcW w:w="850" w:type="dxa"/>
            <w:vAlign w:val="center"/>
          </w:tcPr>
          <w:p w:rsidR="00A22B50" w:rsidRPr="004E01E7" w:rsidRDefault="00A22B50" w:rsidP="00611A16">
            <w:pPr>
              <w:snapToGrid w:val="0"/>
              <w:jc w:val="center"/>
              <w:rPr>
                <w:rFonts w:ascii="Arial" w:hAnsi="Arial" w:cs="Arial"/>
                <w:bCs/>
                <w:color w:val="FF0000"/>
                <w:sz w:val="22"/>
              </w:rPr>
            </w:pPr>
          </w:p>
        </w:tc>
        <w:tc>
          <w:tcPr>
            <w:tcW w:w="851" w:type="dxa"/>
            <w:vAlign w:val="center"/>
          </w:tcPr>
          <w:p w:rsidR="00A22B50" w:rsidRPr="004E01E7" w:rsidRDefault="00A22B50" w:rsidP="00611A16">
            <w:pPr>
              <w:snapToGrid w:val="0"/>
              <w:jc w:val="center"/>
              <w:rPr>
                <w:rFonts w:ascii="Arial" w:hAnsi="Arial" w:cs="Arial"/>
                <w:color w:val="FF0000"/>
                <w:sz w:val="22"/>
              </w:rPr>
            </w:pPr>
          </w:p>
        </w:tc>
      </w:tr>
      <w:tr w:rsidR="00A22B50" w:rsidRPr="005B1F7A" w:rsidTr="00611A16">
        <w:trPr>
          <w:trHeight w:val="320"/>
        </w:trPr>
        <w:tc>
          <w:tcPr>
            <w:tcW w:w="1276" w:type="dxa"/>
            <w:vAlign w:val="center"/>
          </w:tcPr>
          <w:p w:rsidR="00A22B50" w:rsidRPr="005B1F7A" w:rsidRDefault="00A22B50" w:rsidP="00611A16">
            <w:pPr>
              <w:snapToGrid w:val="0"/>
              <w:ind w:right="213"/>
              <w:jc w:val="center"/>
              <w:rPr>
                <w:rFonts w:ascii="Arial" w:hAnsi="Arial" w:cs="Arial"/>
                <w:sz w:val="22"/>
              </w:rPr>
            </w:pPr>
          </w:p>
        </w:tc>
        <w:tc>
          <w:tcPr>
            <w:tcW w:w="5670" w:type="dxa"/>
            <w:vAlign w:val="center"/>
          </w:tcPr>
          <w:p w:rsidR="00A22B50" w:rsidRPr="005B1F7A" w:rsidRDefault="00A22B50" w:rsidP="00611A16">
            <w:pPr>
              <w:snapToGrid w:val="0"/>
              <w:rPr>
                <w:rFonts w:ascii="Arial" w:hAnsi="Arial" w:cs="Arial"/>
                <w:bCs/>
                <w:sz w:val="22"/>
                <w:u w:val="single"/>
              </w:rPr>
            </w:pPr>
            <w:r w:rsidRPr="005B1F7A">
              <w:rPr>
                <w:rFonts w:ascii="Arial" w:hAnsi="Arial" w:cs="Arial"/>
                <w:bCs/>
                <w:sz w:val="22"/>
                <w:u w:val="single"/>
              </w:rPr>
              <w:t>Výkresová část:</w:t>
            </w:r>
          </w:p>
        </w:tc>
        <w:tc>
          <w:tcPr>
            <w:tcW w:w="851" w:type="dxa"/>
            <w:vAlign w:val="center"/>
          </w:tcPr>
          <w:p w:rsidR="00A22B50" w:rsidRPr="004E01E7" w:rsidRDefault="00A22B50" w:rsidP="00611A16">
            <w:pPr>
              <w:snapToGrid w:val="0"/>
              <w:jc w:val="center"/>
              <w:rPr>
                <w:rFonts w:ascii="Arial" w:hAnsi="Arial" w:cs="Arial"/>
                <w:bCs/>
                <w:sz w:val="22"/>
              </w:rPr>
            </w:pPr>
          </w:p>
        </w:tc>
        <w:tc>
          <w:tcPr>
            <w:tcW w:w="850" w:type="dxa"/>
            <w:vAlign w:val="center"/>
          </w:tcPr>
          <w:p w:rsidR="00A22B50" w:rsidRPr="004E01E7" w:rsidRDefault="00A22B50" w:rsidP="00611A16">
            <w:pPr>
              <w:snapToGrid w:val="0"/>
              <w:jc w:val="center"/>
              <w:rPr>
                <w:rFonts w:ascii="Arial" w:hAnsi="Arial" w:cs="Arial"/>
                <w:bCs/>
                <w:sz w:val="22"/>
              </w:rPr>
            </w:pPr>
          </w:p>
        </w:tc>
        <w:tc>
          <w:tcPr>
            <w:tcW w:w="851" w:type="dxa"/>
            <w:vAlign w:val="center"/>
          </w:tcPr>
          <w:p w:rsidR="00A22B50" w:rsidRPr="004E01E7" w:rsidRDefault="00A22B50" w:rsidP="00611A16">
            <w:pPr>
              <w:snapToGrid w:val="0"/>
              <w:jc w:val="center"/>
              <w:rPr>
                <w:rFonts w:ascii="Arial" w:hAnsi="Arial" w:cs="Arial"/>
                <w:sz w:val="22"/>
              </w:rPr>
            </w:pPr>
          </w:p>
        </w:tc>
      </w:tr>
      <w:tr w:rsidR="00A22B50" w:rsidRPr="002B7B3F" w:rsidTr="00611A16">
        <w:trPr>
          <w:trHeight w:val="320"/>
        </w:trPr>
        <w:tc>
          <w:tcPr>
            <w:tcW w:w="1276" w:type="dxa"/>
            <w:vAlign w:val="center"/>
          </w:tcPr>
          <w:p w:rsidR="00A22B50" w:rsidRPr="00C1529D" w:rsidRDefault="00A22B50" w:rsidP="00611A16">
            <w:pPr>
              <w:snapToGrid w:val="0"/>
              <w:ind w:right="213"/>
              <w:jc w:val="center"/>
              <w:rPr>
                <w:rFonts w:ascii="Arial" w:hAnsi="Arial" w:cs="Arial"/>
                <w:sz w:val="22"/>
              </w:rPr>
            </w:pPr>
            <w:r w:rsidRPr="00C1529D">
              <w:rPr>
                <w:rFonts w:ascii="Arial" w:hAnsi="Arial" w:cs="Arial"/>
                <w:sz w:val="22"/>
              </w:rPr>
              <w:t>01</w:t>
            </w:r>
          </w:p>
        </w:tc>
        <w:tc>
          <w:tcPr>
            <w:tcW w:w="5670" w:type="dxa"/>
            <w:vAlign w:val="center"/>
          </w:tcPr>
          <w:p w:rsidR="00A22B50" w:rsidRPr="001F7FA6" w:rsidRDefault="00A22B50" w:rsidP="00611A16">
            <w:pPr>
              <w:pStyle w:val="Rejstk"/>
              <w:suppressLineNumbers w:val="0"/>
              <w:snapToGrid w:val="0"/>
              <w:rPr>
                <w:rFonts w:cs="Arial"/>
                <w:bCs/>
              </w:rPr>
            </w:pPr>
            <w:r w:rsidRPr="001F7FA6">
              <w:rPr>
                <w:rFonts w:cs="Arial"/>
                <w:bCs/>
              </w:rPr>
              <w:t>Blokové schéma</w:t>
            </w:r>
          </w:p>
        </w:tc>
        <w:tc>
          <w:tcPr>
            <w:tcW w:w="851" w:type="dxa"/>
            <w:vAlign w:val="center"/>
          </w:tcPr>
          <w:p w:rsidR="00A22B50" w:rsidRPr="001F7FA6" w:rsidRDefault="00A22B50" w:rsidP="00611A16">
            <w:pPr>
              <w:snapToGrid w:val="0"/>
              <w:jc w:val="center"/>
              <w:rPr>
                <w:rFonts w:ascii="Arial" w:hAnsi="Arial" w:cs="Arial"/>
                <w:bCs/>
                <w:sz w:val="22"/>
              </w:rPr>
            </w:pPr>
            <w:r w:rsidRPr="001F7FA6">
              <w:rPr>
                <w:rFonts w:ascii="Arial" w:hAnsi="Arial" w:cs="Arial"/>
                <w:bCs/>
                <w:sz w:val="22"/>
              </w:rPr>
              <w:t>1</w:t>
            </w:r>
          </w:p>
        </w:tc>
        <w:tc>
          <w:tcPr>
            <w:tcW w:w="850" w:type="dxa"/>
            <w:vAlign w:val="center"/>
          </w:tcPr>
          <w:p w:rsidR="00A22B50" w:rsidRPr="001F7FA6" w:rsidRDefault="00A22B50" w:rsidP="00611A16">
            <w:pPr>
              <w:jc w:val="center"/>
              <w:rPr>
                <w:rFonts w:ascii="Arial" w:hAnsi="Arial" w:cs="Arial"/>
                <w:sz w:val="22"/>
              </w:rPr>
            </w:pPr>
            <w:r w:rsidRPr="001F7FA6">
              <w:rPr>
                <w:rFonts w:ascii="Arial" w:hAnsi="Arial" w:cs="Arial"/>
                <w:bCs/>
                <w:sz w:val="22"/>
              </w:rPr>
              <w:t>8</w:t>
            </w:r>
          </w:p>
        </w:tc>
        <w:tc>
          <w:tcPr>
            <w:tcW w:w="851" w:type="dxa"/>
            <w:vAlign w:val="center"/>
          </w:tcPr>
          <w:p w:rsidR="00A22B50" w:rsidRPr="004E01E7" w:rsidRDefault="00A22B50" w:rsidP="00611A16">
            <w:pPr>
              <w:snapToGrid w:val="0"/>
              <w:jc w:val="center"/>
              <w:rPr>
                <w:rFonts w:ascii="Arial" w:hAnsi="Arial" w:cs="Arial"/>
                <w:color w:val="FF0000"/>
                <w:sz w:val="22"/>
              </w:rPr>
            </w:pPr>
          </w:p>
        </w:tc>
      </w:tr>
      <w:tr w:rsidR="00A22B50" w:rsidRPr="002B7B3F" w:rsidTr="00611A16">
        <w:trPr>
          <w:trHeight w:val="320"/>
        </w:trPr>
        <w:tc>
          <w:tcPr>
            <w:tcW w:w="1276" w:type="dxa"/>
            <w:shd w:val="clear" w:color="auto" w:fill="FFFFFF"/>
            <w:vAlign w:val="center"/>
          </w:tcPr>
          <w:p w:rsidR="00A22B50" w:rsidRPr="00C1529D" w:rsidRDefault="00A22B50" w:rsidP="00611A16">
            <w:pPr>
              <w:snapToGrid w:val="0"/>
              <w:ind w:right="213"/>
              <w:jc w:val="center"/>
              <w:rPr>
                <w:rFonts w:ascii="Arial" w:hAnsi="Arial" w:cs="Arial"/>
                <w:sz w:val="22"/>
              </w:rPr>
            </w:pPr>
            <w:r w:rsidRPr="00C1529D">
              <w:rPr>
                <w:rFonts w:ascii="Arial" w:hAnsi="Arial" w:cs="Arial"/>
                <w:sz w:val="22"/>
              </w:rPr>
              <w:t>02</w:t>
            </w:r>
          </w:p>
        </w:tc>
        <w:tc>
          <w:tcPr>
            <w:tcW w:w="5670" w:type="dxa"/>
            <w:shd w:val="clear" w:color="auto" w:fill="FFFFFF"/>
            <w:vAlign w:val="center"/>
          </w:tcPr>
          <w:p w:rsidR="00A22B50" w:rsidRPr="001F7FA6" w:rsidRDefault="00A22B50" w:rsidP="00611A16">
            <w:pPr>
              <w:pStyle w:val="Rejstk"/>
              <w:suppressLineNumbers w:val="0"/>
              <w:snapToGrid w:val="0"/>
              <w:rPr>
                <w:rFonts w:cs="Arial"/>
                <w:bCs/>
              </w:rPr>
            </w:pPr>
            <w:r>
              <w:rPr>
                <w:rFonts w:cs="Arial"/>
                <w:bCs/>
              </w:rPr>
              <w:t>Situace - nový stav</w:t>
            </w:r>
          </w:p>
        </w:tc>
        <w:tc>
          <w:tcPr>
            <w:tcW w:w="851" w:type="dxa"/>
            <w:shd w:val="clear" w:color="auto" w:fill="FFFFFF"/>
            <w:vAlign w:val="center"/>
          </w:tcPr>
          <w:p w:rsidR="00A22B50" w:rsidRPr="001F7FA6" w:rsidRDefault="00A22B50" w:rsidP="00611A16">
            <w:pPr>
              <w:snapToGrid w:val="0"/>
              <w:jc w:val="center"/>
              <w:rPr>
                <w:rFonts w:ascii="Arial" w:hAnsi="Arial" w:cs="Arial"/>
                <w:bCs/>
                <w:sz w:val="22"/>
              </w:rPr>
            </w:pPr>
            <w:r w:rsidRPr="001F7FA6">
              <w:rPr>
                <w:rFonts w:ascii="Arial" w:hAnsi="Arial" w:cs="Arial"/>
                <w:bCs/>
                <w:sz w:val="22"/>
              </w:rPr>
              <w:t>1</w:t>
            </w:r>
          </w:p>
        </w:tc>
        <w:tc>
          <w:tcPr>
            <w:tcW w:w="850" w:type="dxa"/>
            <w:shd w:val="clear" w:color="auto" w:fill="FFFFFF"/>
            <w:vAlign w:val="center"/>
          </w:tcPr>
          <w:p w:rsidR="00A22B50" w:rsidRPr="001F7FA6" w:rsidRDefault="00A22B50" w:rsidP="00611A16">
            <w:pPr>
              <w:jc w:val="center"/>
              <w:rPr>
                <w:rFonts w:ascii="Arial" w:hAnsi="Arial" w:cs="Arial"/>
                <w:sz w:val="22"/>
              </w:rPr>
            </w:pPr>
            <w:r>
              <w:rPr>
                <w:rFonts w:ascii="Arial" w:hAnsi="Arial" w:cs="Arial"/>
                <w:bCs/>
                <w:sz w:val="22"/>
              </w:rPr>
              <w:t>21</w:t>
            </w:r>
          </w:p>
        </w:tc>
        <w:tc>
          <w:tcPr>
            <w:tcW w:w="851" w:type="dxa"/>
            <w:shd w:val="clear" w:color="auto" w:fill="FFFFFF"/>
            <w:vAlign w:val="center"/>
          </w:tcPr>
          <w:p w:rsidR="00A22B50" w:rsidRPr="004E01E7" w:rsidRDefault="00A22B50" w:rsidP="00611A16">
            <w:pPr>
              <w:snapToGrid w:val="0"/>
              <w:jc w:val="center"/>
              <w:rPr>
                <w:rFonts w:ascii="Arial" w:hAnsi="Arial" w:cs="Arial"/>
                <w:b/>
                <w:color w:val="FF0000"/>
                <w:sz w:val="22"/>
              </w:rPr>
            </w:pPr>
          </w:p>
        </w:tc>
      </w:tr>
      <w:tr w:rsidR="00A22B50" w:rsidRPr="00321309" w:rsidTr="00611A16">
        <w:trPr>
          <w:trHeight w:val="320"/>
        </w:trPr>
        <w:tc>
          <w:tcPr>
            <w:tcW w:w="1276" w:type="dxa"/>
            <w:shd w:val="clear" w:color="auto" w:fill="FFFFFF"/>
            <w:vAlign w:val="center"/>
          </w:tcPr>
          <w:p w:rsidR="00A22B50" w:rsidRDefault="00A22B50" w:rsidP="00611A16">
            <w:pPr>
              <w:snapToGrid w:val="0"/>
              <w:ind w:right="213"/>
              <w:jc w:val="center"/>
              <w:rPr>
                <w:rFonts w:ascii="Arial" w:hAnsi="Arial" w:cs="Arial"/>
                <w:bCs/>
                <w:sz w:val="22"/>
              </w:rPr>
            </w:pPr>
            <w:r>
              <w:rPr>
                <w:rFonts w:ascii="Arial" w:hAnsi="Arial" w:cs="Arial"/>
                <w:bCs/>
                <w:sz w:val="22"/>
              </w:rPr>
              <w:t>03</w:t>
            </w:r>
          </w:p>
        </w:tc>
        <w:tc>
          <w:tcPr>
            <w:tcW w:w="5670" w:type="dxa"/>
            <w:shd w:val="clear" w:color="auto" w:fill="FFFFFF"/>
            <w:vAlign w:val="center"/>
          </w:tcPr>
          <w:p w:rsidR="00A22B50" w:rsidRDefault="00A22B50" w:rsidP="00611A16">
            <w:pPr>
              <w:pStyle w:val="Rejstk"/>
              <w:suppressLineNumbers w:val="0"/>
              <w:snapToGrid w:val="0"/>
              <w:rPr>
                <w:rFonts w:cs="Arial"/>
                <w:bCs/>
              </w:rPr>
            </w:pPr>
            <w:r>
              <w:rPr>
                <w:rFonts w:cs="Arial"/>
                <w:bCs/>
              </w:rPr>
              <w:t>Situace - trasy</w:t>
            </w:r>
          </w:p>
        </w:tc>
        <w:tc>
          <w:tcPr>
            <w:tcW w:w="851" w:type="dxa"/>
            <w:shd w:val="clear" w:color="auto" w:fill="FFFFFF"/>
            <w:vAlign w:val="center"/>
          </w:tcPr>
          <w:p w:rsidR="00A22B50" w:rsidRDefault="00A22B50" w:rsidP="00611A16">
            <w:pPr>
              <w:snapToGrid w:val="0"/>
              <w:jc w:val="center"/>
              <w:rPr>
                <w:rFonts w:ascii="Arial" w:hAnsi="Arial" w:cs="Arial"/>
                <w:bCs/>
                <w:sz w:val="22"/>
              </w:rPr>
            </w:pPr>
            <w:r>
              <w:rPr>
                <w:rFonts w:ascii="Arial" w:hAnsi="Arial" w:cs="Arial"/>
                <w:bCs/>
                <w:sz w:val="22"/>
              </w:rPr>
              <w:t>1</w:t>
            </w:r>
          </w:p>
        </w:tc>
        <w:tc>
          <w:tcPr>
            <w:tcW w:w="850" w:type="dxa"/>
            <w:shd w:val="clear" w:color="auto" w:fill="FFFFFF"/>
            <w:vAlign w:val="center"/>
          </w:tcPr>
          <w:p w:rsidR="00A22B50" w:rsidRDefault="00A22B50" w:rsidP="00611A16">
            <w:pPr>
              <w:jc w:val="center"/>
              <w:rPr>
                <w:rFonts w:ascii="Arial" w:hAnsi="Arial" w:cs="Arial"/>
                <w:sz w:val="22"/>
              </w:rPr>
            </w:pPr>
            <w:r>
              <w:rPr>
                <w:rFonts w:ascii="Arial" w:hAnsi="Arial" w:cs="Arial"/>
                <w:sz w:val="22"/>
              </w:rPr>
              <w:t>21</w:t>
            </w:r>
          </w:p>
        </w:tc>
        <w:tc>
          <w:tcPr>
            <w:tcW w:w="851" w:type="dxa"/>
            <w:shd w:val="clear" w:color="auto" w:fill="FFFFFF"/>
            <w:vAlign w:val="center"/>
          </w:tcPr>
          <w:p w:rsidR="00A22B50" w:rsidRPr="00321309" w:rsidRDefault="00A22B50" w:rsidP="00611A16">
            <w:pPr>
              <w:snapToGrid w:val="0"/>
              <w:jc w:val="center"/>
              <w:rPr>
                <w:rFonts w:ascii="Arial" w:hAnsi="Arial" w:cs="Arial"/>
                <w:b/>
                <w:color w:val="FF0000"/>
                <w:sz w:val="22"/>
              </w:rPr>
            </w:pPr>
          </w:p>
        </w:tc>
      </w:tr>
      <w:tr w:rsidR="00A22B50" w:rsidRPr="00321309" w:rsidTr="00611A16">
        <w:trPr>
          <w:trHeight w:val="320"/>
        </w:trPr>
        <w:tc>
          <w:tcPr>
            <w:tcW w:w="1276" w:type="dxa"/>
            <w:shd w:val="clear" w:color="auto" w:fill="FFFFFF"/>
            <w:vAlign w:val="center"/>
          </w:tcPr>
          <w:p w:rsidR="00A22B50" w:rsidRDefault="00A22B50" w:rsidP="00611A16">
            <w:pPr>
              <w:snapToGrid w:val="0"/>
              <w:ind w:right="213"/>
              <w:jc w:val="center"/>
              <w:rPr>
                <w:rFonts w:ascii="Arial" w:hAnsi="Arial" w:cs="Arial"/>
                <w:bCs/>
                <w:sz w:val="22"/>
              </w:rPr>
            </w:pPr>
            <w:r>
              <w:rPr>
                <w:rFonts w:ascii="Arial" w:hAnsi="Arial" w:cs="Arial"/>
                <w:bCs/>
                <w:sz w:val="22"/>
              </w:rPr>
              <w:t>04</w:t>
            </w:r>
          </w:p>
        </w:tc>
        <w:tc>
          <w:tcPr>
            <w:tcW w:w="5670" w:type="dxa"/>
            <w:shd w:val="clear" w:color="auto" w:fill="FFFFFF"/>
            <w:vAlign w:val="center"/>
          </w:tcPr>
          <w:p w:rsidR="00A22B50" w:rsidRDefault="00A22B50" w:rsidP="00611A16">
            <w:pPr>
              <w:pStyle w:val="Rejstk"/>
              <w:suppressLineNumbers w:val="0"/>
              <w:snapToGrid w:val="0"/>
              <w:rPr>
                <w:rFonts w:cs="Arial"/>
                <w:bCs/>
              </w:rPr>
            </w:pPr>
            <w:r>
              <w:rPr>
                <w:rFonts w:cs="Arial"/>
                <w:bCs/>
              </w:rPr>
              <w:t>Oplocení - detail umístění - pohled "A"</w:t>
            </w:r>
          </w:p>
        </w:tc>
        <w:tc>
          <w:tcPr>
            <w:tcW w:w="851" w:type="dxa"/>
            <w:shd w:val="clear" w:color="auto" w:fill="FFFFFF"/>
            <w:vAlign w:val="center"/>
          </w:tcPr>
          <w:p w:rsidR="00A22B50" w:rsidRDefault="00A22B50" w:rsidP="00611A16">
            <w:pPr>
              <w:snapToGrid w:val="0"/>
              <w:jc w:val="center"/>
              <w:rPr>
                <w:rFonts w:ascii="Arial" w:hAnsi="Arial" w:cs="Arial"/>
                <w:bCs/>
                <w:sz w:val="22"/>
              </w:rPr>
            </w:pPr>
            <w:r>
              <w:rPr>
                <w:rFonts w:ascii="Arial" w:hAnsi="Arial" w:cs="Arial"/>
                <w:bCs/>
                <w:sz w:val="22"/>
              </w:rPr>
              <w:t>1</w:t>
            </w:r>
          </w:p>
        </w:tc>
        <w:tc>
          <w:tcPr>
            <w:tcW w:w="850" w:type="dxa"/>
            <w:shd w:val="clear" w:color="auto" w:fill="FFFFFF"/>
            <w:vAlign w:val="center"/>
          </w:tcPr>
          <w:p w:rsidR="00A22B50" w:rsidRDefault="00A22B50" w:rsidP="00611A16">
            <w:pPr>
              <w:jc w:val="center"/>
              <w:rPr>
                <w:rFonts w:ascii="Arial" w:hAnsi="Arial" w:cs="Arial"/>
                <w:sz w:val="22"/>
              </w:rPr>
            </w:pPr>
            <w:r>
              <w:rPr>
                <w:rFonts w:ascii="Arial" w:hAnsi="Arial" w:cs="Arial"/>
                <w:sz w:val="22"/>
              </w:rPr>
              <w:t>3</w:t>
            </w:r>
          </w:p>
        </w:tc>
        <w:tc>
          <w:tcPr>
            <w:tcW w:w="851" w:type="dxa"/>
            <w:shd w:val="clear" w:color="auto" w:fill="FFFFFF"/>
            <w:vAlign w:val="center"/>
          </w:tcPr>
          <w:p w:rsidR="00A22B50" w:rsidRPr="00321309" w:rsidRDefault="00A22B50" w:rsidP="00611A16">
            <w:pPr>
              <w:snapToGrid w:val="0"/>
              <w:jc w:val="center"/>
              <w:rPr>
                <w:rFonts w:ascii="Arial" w:hAnsi="Arial" w:cs="Arial"/>
                <w:b/>
                <w:color w:val="FF0000"/>
                <w:sz w:val="22"/>
              </w:rPr>
            </w:pPr>
          </w:p>
        </w:tc>
      </w:tr>
      <w:tr w:rsidR="00A22B50" w:rsidRPr="00321309" w:rsidTr="00611A16">
        <w:trPr>
          <w:trHeight w:val="320"/>
        </w:trPr>
        <w:tc>
          <w:tcPr>
            <w:tcW w:w="1276" w:type="dxa"/>
            <w:shd w:val="clear" w:color="auto" w:fill="FFFFFF"/>
            <w:vAlign w:val="center"/>
          </w:tcPr>
          <w:p w:rsidR="00A22B50" w:rsidRDefault="00A22B50" w:rsidP="00611A16">
            <w:pPr>
              <w:snapToGrid w:val="0"/>
              <w:ind w:right="213"/>
              <w:jc w:val="center"/>
              <w:rPr>
                <w:rFonts w:ascii="Arial" w:hAnsi="Arial" w:cs="Arial"/>
                <w:bCs/>
                <w:sz w:val="22"/>
              </w:rPr>
            </w:pPr>
            <w:r>
              <w:rPr>
                <w:rFonts w:ascii="Arial" w:hAnsi="Arial" w:cs="Arial"/>
                <w:bCs/>
                <w:sz w:val="22"/>
              </w:rPr>
              <w:t>05</w:t>
            </w:r>
          </w:p>
        </w:tc>
        <w:tc>
          <w:tcPr>
            <w:tcW w:w="5670" w:type="dxa"/>
            <w:shd w:val="clear" w:color="auto" w:fill="FFFFFF"/>
            <w:vAlign w:val="center"/>
          </w:tcPr>
          <w:p w:rsidR="00A22B50" w:rsidRDefault="00A22B50" w:rsidP="001F7FA6">
            <w:pPr>
              <w:pStyle w:val="Rejstk"/>
              <w:suppressLineNumbers w:val="0"/>
              <w:snapToGrid w:val="0"/>
              <w:rPr>
                <w:rFonts w:cs="Arial"/>
                <w:bCs/>
              </w:rPr>
            </w:pPr>
            <w:r>
              <w:rPr>
                <w:rFonts w:cs="Arial"/>
                <w:bCs/>
              </w:rPr>
              <w:t>Oplocení - detail umístění - pohled "B"</w:t>
            </w:r>
          </w:p>
        </w:tc>
        <w:tc>
          <w:tcPr>
            <w:tcW w:w="851" w:type="dxa"/>
            <w:shd w:val="clear" w:color="auto" w:fill="FFFFFF"/>
            <w:vAlign w:val="center"/>
          </w:tcPr>
          <w:p w:rsidR="00A22B50" w:rsidRDefault="00A22B50" w:rsidP="00611A16">
            <w:pPr>
              <w:snapToGrid w:val="0"/>
              <w:jc w:val="center"/>
              <w:rPr>
                <w:rFonts w:ascii="Arial" w:hAnsi="Arial" w:cs="Arial"/>
                <w:bCs/>
                <w:sz w:val="22"/>
              </w:rPr>
            </w:pPr>
            <w:r>
              <w:rPr>
                <w:rFonts w:ascii="Arial" w:hAnsi="Arial" w:cs="Arial"/>
                <w:bCs/>
                <w:sz w:val="22"/>
              </w:rPr>
              <w:t>1</w:t>
            </w:r>
          </w:p>
        </w:tc>
        <w:tc>
          <w:tcPr>
            <w:tcW w:w="850" w:type="dxa"/>
            <w:shd w:val="clear" w:color="auto" w:fill="FFFFFF"/>
            <w:vAlign w:val="center"/>
          </w:tcPr>
          <w:p w:rsidR="00A22B50" w:rsidRDefault="00A22B50" w:rsidP="00611A16">
            <w:pPr>
              <w:jc w:val="center"/>
              <w:rPr>
                <w:rFonts w:ascii="Arial" w:hAnsi="Arial" w:cs="Arial"/>
                <w:sz w:val="22"/>
              </w:rPr>
            </w:pPr>
            <w:r>
              <w:rPr>
                <w:rFonts w:ascii="Arial" w:hAnsi="Arial" w:cs="Arial"/>
                <w:sz w:val="22"/>
              </w:rPr>
              <w:t>2</w:t>
            </w:r>
          </w:p>
        </w:tc>
        <w:tc>
          <w:tcPr>
            <w:tcW w:w="851" w:type="dxa"/>
            <w:shd w:val="clear" w:color="auto" w:fill="FFFFFF"/>
            <w:vAlign w:val="center"/>
          </w:tcPr>
          <w:p w:rsidR="00A22B50" w:rsidRPr="00321309" w:rsidRDefault="00A22B50" w:rsidP="00611A16">
            <w:pPr>
              <w:snapToGrid w:val="0"/>
              <w:jc w:val="center"/>
              <w:rPr>
                <w:rFonts w:ascii="Arial" w:hAnsi="Arial" w:cs="Arial"/>
                <w:b/>
                <w:color w:val="FF0000"/>
                <w:sz w:val="22"/>
              </w:rPr>
            </w:pPr>
          </w:p>
        </w:tc>
      </w:tr>
      <w:tr w:rsidR="00A22B50" w:rsidRPr="00321309" w:rsidTr="00611A16">
        <w:trPr>
          <w:trHeight w:val="320"/>
        </w:trPr>
        <w:tc>
          <w:tcPr>
            <w:tcW w:w="1276" w:type="dxa"/>
            <w:shd w:val="clear" w:color="auto" w:fill="FFFFFF"/>
            <w:vAlign w:val="center"/>
          </w:tcPr>
          <w:p w:rsidR="00A22B50" w:rsidRDefault="00A22B50" w:rsidP="00611A16">
            <w:pPr>
              <w:snapToGrid w:val="0"/>
              <w:ind w:right="213"/>
              <w:jc w:val="center"/>
              <w:rPr>
                <w:rFonts w:ascii="Arial" w:hAnsi="Arial" w:cs="Arial"/>
                <w:bCs/>
                <w:sz w:val="22"/>
              </w:rPr>
            </w:pPr>
            <w:r>
              <w:rPr>
                <w:rFonts w:ascii="Arial" w:hAnsi="Arial" w:cs="Arial"/>
                <w:bCs/>
                <w:sz w:val="22"/>
              </w:rPr>
              <w:t>06</w:t>
            </w:r>
          </w:p>
        </w:tc>
        <w:tc>
          <w:tcPr>
            <w:tcW w:w="5670" w:type="dxa"/>
            <w:shd w:val="clear" w:color="auto" w:fill="FFFFFF"/>
            <w:vAlign w:val="center"/>
          </w:tcPr>
          <w:p w:rsidR="00A22B50" w:rsidRDefault="00A22B50" w:rsidP="00611A16">
            <w:pPr>
              <w:pStyle w:val="Rejstk"/>
              <w:suppressLineNumbers w:val="0"/>
              <w:snapToGrid w:val="0"/>
              <w:rPr>
                <w:rFonts w:cs="Arial"/>
                <w:bCs/>
              </w:rPr>
            </w:pPr>
            <w:r>
              <w:rPr>
                <w:rFonts w:cs="Arial"/>
                <w:bCs/>
              </w:rPr>
              <w:t>Budova 7 - 1.pp</w:t>
            </w:r>
          </w:p>
        </w:tc>
        <w:tc>
          <w:tcPr>
            <w:tcW w:w="851" w:type="dxa"/>
            <w:shd w:val="clear" w:color="auto" w:fill="FFFFFF"/>
            <w:vAlign w:val="center"/>
          </w:tcPr>
          <w:p w:rsidR="00A22B50" w:rsidRDefault="00A22B50" w:rsidP="00611A16">
            <w:pPr>
              <w:snapToGrid w:val="0"/>
              <w:jc w:val="center"/>
              <w:rPr>
                <w:rFonts w:ascii="Arial" w:hAnsi="Arial" w:cs="Arial"/>
                <w:bCs/>
                <w:sz w:val="22"/>
              </w:rPr>
            </w:pPr>
            <w:r>
              <w:rPr>
                <w:rFonts w:ascii="Arial" w:hAnsi="Arial" w:cs="Arial"/>
                <w:bCs/>
                <w:sz w:val="22"/>
              </w:rPr>
              <w:t>1</w:t>
            </w:r>
          </w:p>
        </w:tc>
        <w:tc>
          <w:tcPr>
            <w:tcW w:w="850" w:type="dxa"/>
            <w:shd w:val="clear" w:color="auto" w:fill="FFFFFF"/>
            <w:vAlign w:val="center"/>
          </w:tcPr>
          <w:p w:rsidR="00A22B50" w:rsidRDefault="00A22B50" w:rsidP="00611A16">
            <w:pPr>
              <w:jc w:val="center"/>
              <w:rPr>
                <w:rFonts w:ascii="Arial" w:hAnsi="Arial" w:cs="Arial"/>
                <w:sz w:val="22"/>
              </w:rPr>
            </w:pPr>
            <w:r>
              <w:rPr>
                <w:rFonts w:ascii="Arial" w:hAnsi="Arial" w:cs="Arial"/>
                <w:sz w:val="22"/>
              </w:rPr>
              <w:t>4</w:t>
            </w:r>
          </w:p>
        </w:tc>
        <w:tc>
          <w:tcPr>
            <w:tcW w:w="851" w:type="dxa"/>
            <w:shd w:val="clear" w:color="auto" w:fill="FFFFFF"/>
            <w:vAlign w:val="center"/>
          </w:tcPr>
          <w:p w:rsidR="00A22B50" w:rsidRPr="00321309" w:rsidRDefault="00A22B50" w:rsidP="00611A16">
            <w:pPr>
              <w:snapToGrid w:val="0"/>
              <w:jc w:val="center"/>
              <w:rPr>
                <w:rFonts w:ascii="Arial" w:hAnsi="Arial" w:cs="Arial"/>
                <w:b/>
                <w:color w:val="FF0000"/>
                <w:sz w:val="22"/>
              </w:rPr>
            </w:pPr>
          </w:p>
        </w:tc>
      </w:tr>
      <w:tr w:rsidR="00A22B50" w:rsidRPr="00321309" w:rsidTr="00611A16">
        <w:trPr>
          <w:trHeight w:val="320"/>
        </w:trPr>
        <w:tc>
          <w:tcPr>
            <w:tcW w:w="1276" w:type="dxa"/>
            <w:shd w:val="clear" w:color="auto" w:fill="FFFFFF"/>
            <w:vAlign w:val="center"/>
          </w:tcPr>
          <w:p w:rsidR="00A22B50" w:rsidRDefault="00A22B50" w:rsidP="00611A16">
            <w:pPr>
              <w:snapToGrid w:val="0"/>
              <w:ind w:right="213"/>
              <w:jc w:val="center"/>
              <w:rPr>
                <w:rFonts w:ascii="Arial" w:hAnsi="Arial" w:cs="Arial"/>
                <w:bCs/>
                <w:sz w:val="22"/>
              </w:rPr>
            </w:pPr>
            <w:r>
              <w:rPr>
                <w:rFonts w:ascii="Arial" w:hAnsi="Arial" w:cs="Arial"/>
                <w:bCs/>
                <w:sz w:val="22"/>
              </w:rPr>
              <w:t>07</w:t>
            </w:r>
          </w:p>
        </w:tc>
        <w:tc>
          <w:tcPr>
            <w:tcW w:w="5670" w:type="dxa"/>
            <w:shd w:val="clear" w:color="auto" w:fill="FFFFFF"/>
            <w:vAlign w:val="center"/>
          </w:tcPr>
          <w:p w:rsidR="00A22B50" w:rsidRDefault="00A22B50" w:rsidP="001F7FA6">
            <w:pPr>
              <w:pStyle w:val="Rejstk"/>
              <w:suppressLineNumbers w:val="0"/>
              <w:snapToGrid w:val="0"/>
              <w:rPr>
                <w:rFonts w:cs="Arial"/>
                <w:bCs/>
              </w:rPr>
            </w:pPr>
            <w:r>
              <w:rPr>
                <w:rFonts w:cs="Arial"/>
                <w:bCs/>
              </w:rPr>
              <w:t>Budova 7 - 1.np</w:t>
            </w:r>
          </w:p>
        </w:tc>
        <w:tc>
          <w:tcPr>
            <w:tcW w:w="851" w:type="dxa"/>
            <w:shd w:val="clear" w:color="auto" w:fill="FFFFFF"/>
            <w:vAlign w:val="center"/>
          </w:tcPr>
          <w:p w:rsidR="00A22B50" w:rsidRDefault="00A22B50" w:rsidP="00611A16">
            <w:pPr>
              <w:snapToGrid w:val="0"/>
              <w:jc w:val="center"/>
              <w:rPr>
                <w:rFonts w:ascii="Arial" w:hAnsi="Arial" w:cs="Arial"/>
                <w:bCs/>
                <w:sz w:val="22"/>
              </w:rPr>
            </w:pPr>
            <w:r>
              <w:rPr>
                <w:rFonts w:ascii="Arial" w:hAnsi="Arial" w:cs="Arial"/>
                <w:bCs/>
                <w:sz w:val="22"/>
              </w:rPr>
              <w:t>1</w:t>
            </w:r>
          </w:p>
        </w:tc>
        <w:tc>
          <w:tcPr>
            <w:tcW w:w="850" w:type="dxa"/>
            <w:shd w:val="clear" w:color="auto" w:fill="FFFFFF"/>
            <w:vAlign w:val="center"/>
          </w:tcPr>
          <w:p w:rsidR="00A22B50" w:rsidRDefault="00A22B50" w:rsidP="00611A16">
            <w:pPr>
              <w:jc w:val="center"/>
              <w:rPr>
                <w:rFonts w:ascii="Arial" w:hAnsi="Arial" w:cs="Arial"/>
                <w:sz w:val="22"/>
              </w:rPr>
            </w:pPr>
            <w:r>
              <w:rPr>
                <w:rFonts w:ascii="Arial" w:hAnsi="Arial" w:cs="Arial"/>
                <w:sz w:val="22"/>
              </w:rPr>
              <w:t>4</w:t>
            </w:r>
          </w:p>
        </w:tc>
        <w:tc>
          <w:tcPr>
            <w:tcW w:w="851" w:type="dxa"/>
            <w:shd w:val="clear" w:color="auto" w:fill="FFFFFF"/>
            <w:vAlign w:val="center"/>
          </w:tcPr>
          <w:p w:rsidR="00A22B50" w:rsidRPr="00321309" w:rsidRDefault="00A22B50" w:rsidP="00611A16">
            <w:pPr>
              <w:snapToGrid w:val="0"/>
              <w:jc w:val="center"/>
              <w:rPr>
                <w:rFonts w:ascii="Arial" w:hAnsi="Arial" w:cs="Arial"/>
                <w:b/>
                <w:color w:val="FF0000"/>
                <w:sz w:val="22"/>
              </w:rPr>
            </w:pPr>
          </w:p>
        </w:tc>
      </w:tr>
      <w:tr w:rsidR="00A22B50" w:rsidRPr="00321309" w:rsidTr="00611A16">
        <w:trPr>
          <w:trHeight w:val="320"/>
        </w:trPr>
        <w:tc>
          <w:tcPr>
            <w:tcW w:w="1276" w:type="dxa"/>
            <w:shd w:val="clear" w:color="auto" w:fill="FFFFFF"/>
            <w:vAlign w:val="center"/>
          </w:tcPr>
          <w:p w:rsidR="00A22B50" w:rsidRDefault="00A22B50" w:rsidP="00611A16">
            <w:pPr>
              <w:snapToGrid w:val="0"/>
              <w:ind w:right="213"/>
              <w:jc w:val="center"/>
              <w:rPr>
                <w:rFonts w:ascii="Arial" w:hAnsi="Arial" w:cs="Arial"/>
                <w:bCs/>
                <w:sz w:val="22"/>
              </w:rPr>
            </w:pPr>
            <w:r>
              <w:rPr>
                <w:rFonts w:ascii="Arial" w:hAnsi="Arial" w:cs="Arial"/>
                <w:bCs/>
                <w:sz w:val="22"/>
              </w:rPr>
              <w:t>08</w:t>
            </w:r>
          </w:p>
        </w:tc>
        <w:tc>
          <w:tcPr>
            <w:tcW w:w="5670" w:type="dxa"/>
            <w:shd w:val="clear" w:color="auto" w:fill="FFFFFF"/>
            <w:vAlign w:val="center"/>
          </w:tcPr>
          <w:p w:rsidR="00A22B50" w:rsidRDefault="00A22B50" w:rsidP="001F7FA6">
            <w:pPr>
              <w:pStyle w:val="Rejstk"/>
              <w:suppressLineNumbers w:val="0"/>
              <w:snapToGrid w:val="0"/>
              <w:rPr>
                <w:rFonts w:cs="Arial"/>
                <w:bCs/>
              </w:rPr>
            </w:pPr>
            <w:r>
              <w:rPr>
                <w:rFonts w:cs="Arial"/>
                <w:bCs/>
              </w:rPr>
              <w:t>Budova 7 - 2.np</w:t>
            </w:r>
          </w:p>
        </w:tc>
        <w:tc>
          <w:tcPr>
            <w:tcW w:w="851" w:type="dxa"/>
            <w:shd w:val="clear" w:color="auto" w:fill="FFFFFF"/>
            <w:vAlign w:val="center"/>
          </w:tcPr>
          <w:p w:rsidR="00A22B50" w:rsidRDefault="00A22B50" w:rsidP="00611A16">
            <w:pPr>
              <w:snapToGrid w:val="0"/>
              <w:jc w:val="center"/>
              <w:rPr>
                <w:rFonts w:ascii="Arial" w:hAnsi="Arial" w:cs="Arial"/>
                <w:bCs/>
                <w:sz w:val="22"/>
              </w:rPr>
            </w:pPr>
            <w:r>
              <w:rPr>
                <w:rFonts w:ascii="Arial" w:hAnsi="Arial" w:cs="Arial"/>
                <w:bCs/>
                <w:sz w:val="22"/>
              </w:rPr>
              <w:t>1</w:t>
            </w:r>
          </w:p>
        </w:tc>
        <w:tc>
          <w:tcPr>
            <w:tcW w:w="850" w:type="dxa"/>
            <w:shd w:val="clear" w:color="auto" w:fill="FFFFFF"/>
            <w:vAlign w:val="center"/>
          </w:tcPr>
          <w:p w:rsidR="00A22B50" w:rsidRDefault="008F4F0D" w:rsidP="00611A16">
            <w:pPr>
              <w:jc w:val="center"/>
              <w:rPr>
                <w:rFonts w:ascii="Arial" w:hAnsi="Arial" w:cs="Arial"/>
                <w:sz w:val="22"/>
              </w:rPr>
            </w:pPr>
            <w:r>
              <w:rPr>
                <w:rFonts w:ascii="Arial" w:hAnsi="Arial" w:cs="Arial"/>
                <w:sz w:val="22"/>
              </w:rPr>
              <w:t>3</w:t>
            </w:r>
          </w:p>
        </w:tc>
        <w:tc>
          <w:tcPr>
            <w:tcW w:w="851" w:type="dxa"/>
            <w:shd w:val="clear" w:color="auto" w:fill="FFFFFF"/>
            <w:vAlign w:val="center"/>
          </w:tcPr>
          <w:p w:rsidR="00A22B50" w:rsidRPr="00321309" w:rsidRDefault="00A22B50" w:rsidP="00611A16">
            <w:pPr>
              <w:snapToGrid w:val="0"/>
              <w:jc w:val="center"/>
              <w:rPr>
                <w:rFonts w:ascii="Arial" w:hAnsi="Arial" w:cs="Arial"/>
                <w:b/>
                <w:color w:val="FF0000"/>
                <w:sz w:val="22"/>
              </w:rPr>
            </w:pPr>
          </w:p>
        </w:tc>
      </w:tr>
      <w:tr w:rsidR="00A22B50" w:rsidRPr="00321309" w:rsidTr="00611A16">
        <w:trPr>
          <w:trHeight w:val="320"/>
        </w:trPr>
        <w:tc>
          <w:tcPr>
            <w:tcW w:w="1276" w:type="dxa"/>
            <w:shd w:val="clear" w:color="auto" w:fill="FFFFFF"/>
            <w:vAlign w:val="center"/>
          </w:tcPr>
          <w:p w:rsidR="00A22B50" w:rsidRDefault="00A22B50" w:rsidP="00611A16">
            <w:pPr>
              <w:snapToGrid w:val="0"/>
              <w:ind w:right="213"/>
              <w:jc w:val="center"/>
              <w:rPr>
                <w:rFonts w:ascii="Arial" w:hAnsi="Arial" w:cs="Arial"/>
                <w:bCs/>
                <w:sz w:val="22"/>
              </w:rPr>
            </w:pPr>
            <w:r>
              <w:rPr>
                <w:rFonts w:ascii="Arial" w:hAnsi="Arial" w:cs="Arial"/>
                <w:bCs/>
                <w:sz w:val="22"/>
              </w:rPr>
              <w:t>09</w:t>
            </w:r>
          </w:p>
        </w:tc>
        <w:tc>
          <w:tcPr>
            <w:tcW w:w="5670" w:type="dxa"/>
            <w:shd w:val="clear" w:color="auto" w:fill="FFFFFF"/>
            <w:vAlign w:val="center"/>
          </w:tcPr>
          <w:p w:rsidR="00A22B50" w:rsidRDefault="00A22B50" w:rsidP="001F7FA6">
            <w:pPr>
              <w:pStyle w:val="Rejstk"/>
              <w:suppressLineNumbers w:val="0"/>
              <w:snapToGrid w:val="0"/>
              <w:rPr>
                <w:rFonts w:cs="Arial"/>
                <w:bCs/>
              </w:rPr>
            </w:pPr>
            <w:r>
              <w:rPr>
                <w:rFonts w:cs="Arial"/>
                <w:bCs/>
              </w:rPr>
              <w:t>Budova 7 - 3.np</w:t>
            </w:r>
          </w:p>
        </w:tc>
        <w:tc>
          <w:tcPr>
            <w:tcW w:w="851" w:type="dxa"/>
            <w:shd w:val="clear" w:color="auto" w:fill="FFFFFF"/>
            <w:vAlign w:val="center"/>
          </w:tcPr>
          <w:p w:rsidR="00A22B50" w:rsidRDefault="00A22B50" w:rsidP="00611A16">
            <w:pPr>
              <w:snapToGrid w:val="0"/>
              <w:jc w:val="center"/>
              <w:rPr>
                <w:rFonts w:ascii="Arial" w:hAnsi="Arial" w:cs="Arial"/>
                <w:bCs/>
                <w:sz w:val="22"/>
              </w:rPr>
            </w:pPr>
            <w:r>
              <w:rPr>
                <w:rFonts w:ascii="Arial" w:hAnsi="Arial" w:cs="Arial"/>
                <w:bCs/>
                <w:sz w:val="22"/>
              </w:rPr>
              <w:t>1</w:t>
            </w:r>
          </w:p>
        </w:tc>
        <w:tc>
          <w:tcPr>
            <w:tcW w:w="850" w:type="dxa"/>
            <w:shd w:val="clear" w:color="auto" w:fill="FFFFFF"/>
            <w:vAlign w:val="center"/>
          </w:tcPr>
          <w:p w:rsidR="00A22B50" w:rsidRDefault="008F4F0D" w:rsidP="00611A16">
            <w:pPr>
              <w:jc w:val="center"/>
              <w:rPr>
                <w:rFonts w:ascii="Arial" w:hAnsi="Arial" w:cs="Arial"/>
                <w:sz w:val="22"/>
              </w:rPr>
            </w:pPr>
            <w:r>
              <w:rPr>
                <w:rFonts w:ascii="Arial" w:hAnsi="Arial" w:cs="Arial"/>
                <w:sz w:val="22"/>
              </w:rPr>
              <w:t>3</w:t>
            </w:r>
          </w:p>
        </w:tc>
        <w:tc>
          <w:tcPr>
            <w:tcW w:w="851" w:type="dxa"/>
            <w:shd w:val="clear" w:color="auto" w:fill="FFFFFF"/>
            <w:vAlign w:val="center"/>
          </w:tcPr>
          <w:p w:rsidR="00A22B50" w:rsidRPr="00321309" w:rsidRDefault="00A22B50" w:rsidP="00611A16">
            <w:pPr>
              <w:snapToGrid w:val="0"/>
              <w:jc w:val="center"/>
              <w:rPr>
                <w:rFonts w:ascii="Arial" w:hAnsi="Arial" w:cs="Arial"/>
                <w:b/>
                <w:color w:val="FF0000"/>
                <w:sz w:val="22"/>
              </w:rPr>
            </w:pPr>
          </w:p>
        </w:tc>
      </w:tr>
      <w:tr w:rsidR="00A22B50" w:rsidRPr="00321309" w:rsidTr="00611A16">
        <w:trPr>
          <w:trHeight w:val="320"/>
        </w:trPr>
        <w:tc>
          <w:tcPr>
            <w:tcW w:w="1276" w:type="dxa"/>
            <w:shd w:val="clear" w:color="auto" w:fill="FFFFFF"/>
            <w:vAlign w:val="center"/>
          </w:tcPr>
          <w:p w:rsidR="00A22B50" w:rsidRDefault="00A22B50" w:rsidP="00611A16">
            <w:pPr>
              <w:snapToGrid w:val="0"/>
              <w:ind w:right="213"/>
              <w:jc w:val="center"/>
              <w:rPr>
                <w:rFonts w:ascii="Arial" w:hAnsi="Arial" w:cs="Arial"/>
                <w:bCs/>
                <w:sz w:val="22"/>
              </w:rPr>
            </w:pPr>
            <w:r>
              <w:rPr>
                <w:rFonts w:ascii="Arial" w:hAnsi="Arial" w:cs="Arial"/>
                <w:bCs/>
                <w:sz w:val="22"/>
              </w:rPr>
              <w:t>10</w:t>
            </w:r>
          </w:p>
        </w:tc>
        <w:tc>
          <w:tcPr>
            <w:tcW w:w="5670" w:type="dxa"/>
            <w:shd w:val="clear" w:color="auto" w:fill="FFFFFF"/>
            <w:vAlign w:val="center"/>
          </w:tcPr>
          <w:p w:rsidR="00A22B50" w:rsidRDefault="00A22B50" w:rsidP="00611A16">
            <w:pPr>
              <w:pStyle w:val="Rejstk"/>
              <w:suppressLineNumbers w:val="0"/>
              <w:snapToGrid w:val="0"/>
              <w:rPr>
                <w:rFonts w:cs="Arial"/>
                <w:bCs/>
              </w:rPr>
            </w:pPr>
            <w:r>
              <w:rPr>
                <w:rFonts w:cs="Arial"/>
                <w:bCs/>
              </w:rPr>
              <w:t>Budova 7 - 1.np - velín</w:t>
            </w:r>
          </w:p>
        </w:tc>
        <w:tc>
          <w:tcPr>
            <w:tcW w:w="851" w:type="dxa"/>
            <w:shd w:val="clear" w:color="auto" w:fill="FFFFFF"/>
            <w:vAlign w:val="center"/>
          </w:tcPr>
          <w:p w:rsidR="00A22B50" w:rsidRDefault="00A22B50" w:rsidP="00611A16">
            <w:pPr>
              <w:snapToGrid w:val="0"/>
              <w:jc w:val="center"/>
              <w:rPr>
                <w:rFonts w:ascii="Arial" w:hAnsi="Arial" w:cs="Arial"/>
                <w:bCs/>
                <w:sz w:val="22"/>
              </w:rPr>
            </w:pPr>
            <w:r>
              <w:rPr>
                <w:rFonts w:ascii="Arial" w:hAnsi="Arial" w:cs="Arial"/>
                <w:bCs/>
                <w:sz w:val="22"/>
              </w:rPr>
              <w:t>1</w:t>
            </w:r>
          </w:p>
        </w:tc>
        <w:tc>
          <w:tcPr>
            <w:tcW w:w="850" w:type="dxa"/>
            <w:shd w:val="clear" w:color="auto" w:fill="FFFFFF"/>
            <w:vAlign w:val="center"/>
          </w:tcPr>
          <w:p w:rsidR="00A22B50" w:rsidRDefault="00A22B50" w:rsidP="00611A16">
            <w:pPr>
              <w:jc w:val="center"/>
              <w:rPr>
                <w:rFonts w:ascii="Arial" w:hAnsi="Arial" w:cs="Arial"/>
                <w:sz w:val="22"/>
              </w:rPr>
            </w:pPr>
            <w:r>
              <w:rPr>
                <w:rFonts w:ascii="Arial" w:hAnsi="Arial" w:cs="Arial"/>
                <w:sz w:val="22"/>
              </w:rPr>
              <w:t>2</w:t>
            </w:r>
          </w:p>
        </w:tc>
        <w:tc>
          <w:tcPr>
            <w:tcW w:w="851" w:type="dxa"/>
            <w:shd w:val="clear" w:color="auto" w:fill="FFFFFF"/>
            <w:vAlign w:val="center"/>
          </w:tcPr>
          <w:p w:rsidR="00A22B50" w:rsidRPr="00321309" w:rsidRDefault="00A22B50" w:rsidP="00611A16">
            <w:pPr>
              <w:snapToGrid w:val="0"/>
              <w:jc w:val="center"/>
              <w:rPr>
                <w:rFonts w:ascii="Arial" w:hAnsi="Arial" w:cs="Arial"/>
                <w:b/>
                <w:color w:val="FF0000"/>
                <w:sz w:val="22"/>
              </w:rPr>
            </w:pPr>
          </w:p>
        </w:tc>
      </w:tr>
      <w:tr w:rsidR="00A22B50" w:rsidRPr="00321309" w:rsidTr="00611A16">
        <w:trPr>
          <w:trHeight w:val="320"/>
        </w:trPr>
        <w:tc>
          <w:tcPr>
            <w:tcW w:w="1276" w:type="dxa"/>
            <w:shd w:val="clear" w:color="auto" w:fill="FFFFFF"/>
            <w:vAlign w:val="center"/>
          </w:tcPr>
          <w:p w:rsidR="00A22B50" w:rsidRDefault="00A22B50" w:rsidP="00611A16">
            <w:pPr>
              <w:snapToGrid w:val="0"/>
              <w:ind w:right="213"/>
              <w:jc w:val="center"/>
              <w:rPr>
                <w:rFonts w:ascii="Arial" w:hAnsi="Arial" w:cs="Arial"/>
                <w:bCs/>
                <w:sz w:val="22"/>
              </w:rPr>
            </w:pPr>
            <w:r>
              <w:rPr>
                <w:rFonts w:ascii="Arial" w:hAnsi="Arial" w:cs="Arial"/>
                <w:bCs/>
                <w:sz w:val="22"/>
              </w:rPr>
              <w:t>11</w:t>
            </w:r>
          </w:p>
        </w:tc>
        <w:tc>
          <w:tcPr>
            <w:tcW w:w="5670" w:type="dxa"/>
            <w:shd w:val="clear" w:color="auto" w:fill="FFFFFF"/>
            <w:vAlign w:val="center"/>
          </w:tcPr>
          <w:p w:rsidR="00A22B50" w:rsidRDefault="00A22B50" w:rsidP="00611A16">
            <w:pPr>
              <w:pStyle w:val="Rejstk"/>
              <w:suppressLineNumbers w:val="0"/>
              <w:snapToGrid w:val="0"/>
              <w:rPr>
                <w:rFonts w:cs="Arial"/>
                <w:bCs/>
              </w:rPr>
            </w:pPr>
            <w:r>
              <w:rPr>
                <w:rFonts w:cs="Arial"/>
                <w:bCs/>
              </w:rPr>
              <w:t>Budova 9 - 1.np</w:t>
            </w:r>
          </w:p>
        </w:tc>
        <w:tc>
          <w:tcPr>
            <w:tcW w:w="851" w:type="dxa"/>
            <w:shd w:val="clear" w:color="auto" w:fill="FFFFFF"/>
            <w:vAlign w:val="center"/>
          </w:tcPr>
          <w:p w:rsidR="00A22B50" w:rsidRDefault="00A22B50" w:rsidP="00611A16">
            <w:pPr>
              <w:snapToGrid w:val="0"/>
              <w:jc w:val="center"/>
              <w:rPr>
                <w:rFonts w:ascii="Arial" w:hAnsi="Arial" w:cs="Arial"/>
                <w:bCs/>
                <w:sz w:val="22"/>
              </w:rPr>
            </w:pPr>
            <w:r>
              <w:rPr>
                <w:rFonts w:ascii="Arial" w:hAnsi="Arial" w:cs="Arial"/>
                <w:bCs/>
                <w:sz w:val="22"/>
              </w:rPr>
              <w:t>1</w:t>
            </w:r>
          </w:p>
        </w:tc>
        <w:tc>
          <w:tcPr>
            <w:tcW w:w="850" w:type="dxa"/>
            <w:shd w:val="clear" w:color="auto" w:fill="FFFFFF"/>
            <w:vAlign w:val="center"/>
          </w:tcPr>
          <w:p w:rsidR="00A22B50" w:rsidRDefault="00A22B50" w:rsidP="00611A16">
            <w:pPr>
              <w:jc w:val="center"/>
              <w:rPr>
                <w:rFonts w:ascii="Arial" w:hAnsi="Arial" w:cs="Arial"/>
                <w:sz w:val="22"/>
              </w:rPr>
            </w:pPr>
            <w:r>
              <w:rPr>
                <w:rFonts w:ascii="Arial" w:hAnsi="Arial" w:cs="Arial"/>
                <w:sz w:val="22"/>
              </w:rPr>
              <w:t>2</w:t>
            </w:r>
          </w:p>
        </w:tc>
        <w:tc>
          <w:tcPr>
            <w:tcW w:w="851" w:type="dxa"/>
            <w:shd w:val="clear" w:color="auto" w:fill="FFFFFF"/>
            <w:vAlign w:val="center"/>
          </w:tcPr>
          <w:p w:rsidR="00A22B50" w:rsidRPr="00321309" w:rsidRDefault="00A22B50" w:rsidP="00611A16">
            <w:pPr>
              <w:snapToGrid w:val="0"/>
              <w:jc w:val="center"/>
              <w:rPr>
                <w:rFonts w:ascii="Arial" w:hAnsi="Arial" w:cs="Arial"/>
                <w:b/>
                <w:color w:val="FF0000"/>
                <w:sz w:val="22"/>
              </w:rPr>
            </w:pPr>
          </w:p>
        </w:tc>
      </w:tr>
      <w:tr w:rsidR="00A22B50" w:rsidRPr="00321309" w:rsidTr="00611A16">
        <w:trPr>
          <w:trHeight w:val="320"/>
        </w:trPr>
        <w:tc>
          <w:tcPr>
            <w:tcW w:w="1276" w:type="dxa"/>
            <w:shd w:val="clear" w:color="auto" w:fill="FFFFFF"/>
            <w:vAlign w:val="center"/>
          </w:tcPr>
          <w:p w:rsidR="00A22B50" w:rsidRDefault="00A22B50" w:rsidP="00611A16">
            <w:pPr>
              <w:snapToGrid w:val="0"/>
              <w:ind w:right="213"/>
              <w:jc w:val="center"/>
              <w:rPr>
                <w:rFonts w:ascii="Arial" w:hAnsi="Arial" w:cs="Arial"/>
                <w:bCs/>
                <w:sz w:val="22"/>
              </w:rPr>
            </w:pPr>
            <w:r>
              <w:rPr>
                <w:rFonts w:ascii="Arial" w:hAnsi="Arial" w:cs="Arial"/>
                <w:bCs/>
                <w:sz w:val="22"/>
              </w:rPr>
              <w:t>12</w:t>
            </w:r>
          </w:p>
        </w:tc>
        <w:tc>
          <w:tcPr>
            <w:tcW w:w="5670" w:type="dxa"/>
            <w:shd w:val="clear" w:color="auto" w:fill="FFFFFF"/>
            <w:vAlign w:val="center"/>
          </w:tcPr>
          <w:p w:rsidR="00A22B50" w:rsidRDefault="00A22B50" w:rsidP="00611A16">
            <w:pPr>
              <w:pStyle w:val="Rejstk"/>
              <w:suppressLineNumbers w:val="0"/>
              <w:snapToGrid w:val="0"/>
              <w:rPr>
                <w:rFonts w:cs="Arial"/>
                <w:bCs/>
              </w:rPr>
            </w:pPr>
            <w:r>
              <w:rPr>
                <w:rFonts w:cs="Arial"/>
                <w:bCs/>
              </w:rPr>
              <w:t>Budova 9 - detail umístění PDS</w:t>
            </w:r>
          </w:p>
        </w:tc>
        <w:tc>
          <w:tcPr>
            <w:tcW w:w="851" w:type="dxa"/>
            <w:shd w:val="clear" w:color="auto" w:fill="FFFFFF"/>
            <w:vAlign w:val="center"/>
          </w:tcPr>
          <w:p w:rsidR="00A22B50" w:rsidRDefault="00A22B50" w:rsidP="00611A16">
            <w:pPr>
              <w:snapToGrid w:val="0"/>
              <w:jc w:val="center"/>
              <w:rPr>
                <w:rFonts w:ascii="Arial" w:hAnsi="Arial" w:cs="Arial"/>
                <w:bCs/>
                <w:sz w:val="22"/>
              </w:rPr>
            </w:pPr>
            <w:r>
              <w:rPr>
                <w:rFonts w:ascii="Arial" w:hAnsi="Arial" w:cs="Arial"/>
                <w:bCs/>
                <w:sz w:val="22"/>
              </w:rPr>
              <w:t>1</w:t>
            </w:r>
          </w:p>
        </w:tc>
        <w:tc>
          <w:tcPr>
            <w:tcW w:w="850" w:type="dxa"/>
            <w:shd w:val="clear" w:color="auto" w:fill="FFFFFF"/>
            <w:vAlign w:val="center"/>
          </w:tcPr>
          <w:p w:rsidR="00A22B50" w:rsidRDefault="00182045" w:rsidP="003553B0">
            <w:pPr>
              <w:jc w:val="center"/>
              <w:rPr>
                <w:rFonts w:ascii="Arial" w:hAnsi="Arial" w:cs="Arial"/>
                <w:sz w:val="22"/>
              </w:rPr>
            </w:pPr>
            <w:r>
              <w:rPr>
                <w:rFonts w:ascii="Arial" w:hAnsi="Arial" w:cs="Arial"/>
                <w:sz w:val="22"/>
              </w:rPr>
              <w:t>3</w:t>
            </w:r>
          </w:p>
        </w:tc>
        <w:tc>
          <w:tcPr>
            <w:tcW w:w="851" w:type="dxa"/>
            <w:shd w:val="clear" w:color="auto" w:fill="FFFFFF"/>
            <w:vAlign w:val="center"/>
          </w:tcPr>
          <w:p w:rsidR="00A22B50" w:rsidRPr="00321309" w:rsidRDefault="00A22B50" w:rsidP="00611A16">
            <w:pPr>
              <w:snapToGrid w:val="0"/>
              <w:jc w:val="center"/>
              <w:rPr>
                <w:rFonts w:ascii="Arial" w:hAnsi="Arial" w:cs="Arial"/>
                <w:b/>
                <w:color w:val="FF0000"/>
                <w:sz w:val="22"/>
              </w:rPr>
            </w:pPr>
          </w:p>
        </w:tc>
      </w:tr>
      <w:tr w:rsidR="00A22B50" w:rsidRPr="00321309" w:rsidTr="00611A16">
        <w:trPr>
          <w:trHeight w:val="320"/>
        </w:trPr>
        <w:tc>
          <w:tcPr>
            <w:tcW w:w="1276" w:type="dxa"/>
            <w:shd w:val="clear" w:color="auto" w:fill="FFFFFF"/>
            <w:vAlign w:val="center"/>
          </w:tcPr>
          <w:p w:rsidR="00A22B50" w:rsidRPr="00321309" w:rsidRDefault="00A22B50" w:rsidP="00611A16">
            <w:pPr>
              <w:snapToGrid w:val="0"/>
              <w:ind w:right="213"/>
              <w:jc w:val="center"/>
              <w:rPr>
                <w:rFonts w:ascii="Arial" w:hAnsi="Arial" w:cs="Arial"/>
                <w:bCs/>
                <w:sz w:val="22"/>
              </w:rPr>
            </w:pPr>
            <w:r>
              <w:rPr>
                <w:rFonts w:ascii="Arial" w:hAnsi="Arial" w:cs="Arial"/>
                <w:bCs/>
                <w:sz w:val="22"/>
              </w:rPr>
              <w:t>31</w:t>
            </w:r>
          </w:p>
        </w:tc>
        <w:tc>
          <w:tcPr>
            <w:tcW w:w="5670" w:type="dxa"/>
            <w:shd w:val="clear" w:color="auto" w:fill="FFFFFF"/>
            <w:vAlign w:val="center"/>
          </w:tcPr>
          <w:p w:rsidR="00A22B50" w:rsidRPr="001F7FA6" w:rsidRDefault="00A22B50" w:rsidP="00611A16">
            <w:pPr>
              <w:pStyle w:val="Rejstk"/>
              <w:suppressLineNumbers w:val="0"/>
              <w:snapToGrid w:val="0"/>
              <w:rPr>
                <w:rFonts w:cs="Arial"/>
                <w:bCs/>
              </w:rPr>
            </w:pPr>
            <w:r>
              <w:rPr>
                <w:rFonts w:cs="Arial"/>
                <w:bCs/>
              </w:rPr>
              <w:t>Datové rozvaděče - polohopis</w:t>
            </w:r>
          </w:p>
        </w:tc>
        <w:tc>
          <w:tcPr>
            <w:tcW w:w="851" w:type="dxa"/>
            <w:shd w:val="clear" w:color="auto" w:fill="FFFFFF"/>
            <w:vAlign w:val="center"/>
          </w:tcPr>
          <w:p w:rsidR="00A22B50" w:rsidRPr="001F7FA6" w:rsidRDefault="00A22B50" w:rsidP="00611A16">
            <w:pPr>
              <w:snapToGrid w:val="0"/>
              <w:jc w:val="center"/>
              <w:rPr>
                <w:rFonts w:ascii="Arial" w:hAnsi="Arial" w:cs="Arial"/>
                <w:bCs/>
                <w:sz w:val="22"/>
              </w:rPr>
            </w:pPr>
            <w:r>
              <w:rPr>
                <w:rFonts w:ascii="Arial" w:hAnsi="Arial" w:cs="Arial"/>
                <w:bCs/>
                <w:sz w:val="22"/>
              </w:rPr>
              <w:t>1</w:t>
            </w:r>
          </w:p>
        </w:tc>
        <w:tc>
          <w:tcPr>
            <w:tcW w:w="850" w:type="dxa"/>
            <w:shd w:val="clear" w:color="auto" w:fill="FFFFFF"/>
            <w:vAlign w:val="center"/>
          </w:tcPr>
          <w:p w:rsidR="00A22B50" w:rsidRPr="001F7FA6" w:rsidRDefault="00A22B50" w:rsidP="00611A16">
            <w:pPr>
              <w:jc w:val="center"/>
              <w:rPr>
                <w:rFonts w:ascii="Arial" w:hAnsi="Arial" w:cs="Arial"/>
                <w:sz w:val="22"/>
              </w:rPr>
            </w:pPr>
            <w:r>
              <w:rPr>
                <w:rFonts w:ascii="Arial" w:hAnsi="Arial" w:cs="Arial"/>
                <w:sz w:val="22"/>
              </w:rPr>
              <w:t>2</w:t>
            </w:r>
          </w:p>
        </w:tc>
        <w:tc>
          <w:tcPr>
            <w:tcW w:w="851" w:type="dxa"/>
            <w:shd w:val="clear" w:color="auto" w:fill="FFFFFF"/>
            <w:vAlign w:val="center"/>
          </w:tcPr>
          <w:p w:rsidR="00A22B50" w:rsidRPr="00321309" w:rsidRDefault="00A22B50" w:rsidP="00611A16">
            <w:pPr>
              <w:snapToGrid w:val="0"/>
              <w:jc w:val="center"/>
              <w:rPr>
                <w:rFonts w:ascii="Arial" w:hAnsi="Arial" w:cs="Arial"/>
                <w:b/>
                <w:color w:val="FF0000"/>
                <w:sz w:val="22"/>
              </w:rPr>
            </w:pPr>
          </w:p>
        </w:tc>
      </w:tr>
      <w:tr w:rsidR="004327BA" w:rsidRPr="002B7B3F" w:rsidTr="00611A16">
        <w:trPr>
          <w:trHeight w:val="320"/>
        </w:trPr>
        <w:tc>
          <w:tcPr>
            <w:tcW w:w="1276" w:type="dxa"/>
            <w:shd w:val="clear" w:color="auto" w:fill="FFFFFF"/>
            <w:vAlign w:val="center"/>
          </w:tcPr>
          <w:p w:rsidR="004327BA" w:rsidRPr="00321309" w:rsidRDefault="00D057DA" w:rsidP="00AA1C2E">
            <w:pPr>
              <w:snapToGrid w:val="0"/>
              <w:ind w:right="213"/>
              <w:jc w:val="center"/>
              <w:rPr>
                <w:rFonts w:ascii="Arial" w:hAnsi="Arial" w:cs="Arial"/>
                <w:bCs/>
                <w:sz w:val="22"/>
              </w:rPr>
            </w:pPr>
            <w:r>
              <w:rPr>
                <w:rFonts w:ascii="Arial" w:hAnsi="Arial" w:cs="Arial"/>
                <w:bCs/>
                <w:sz w:val="22"/>
              </w:rPr>
              <w:t>32</w:t>
            </w:r>
          </w:p>
        </w:tc>
        <w:tc>
          <w:tcPr>
            <w:tcW w:w="5670" w:type="dxa"/>
            <w:shd w:val="clear" w:color="auto" w:fill="FFFFFF"/>
            <w:vAlign w:val="center"/>
          </w:tcPr>
          <w:p w:rsidR="004327BA" w:rsidRPr="001F7FA6" w:rsidRDefault="00D057DA" w:rsidP="00AA1C2E">
            <w:pPr>
              <w:pStyle w:val="Rejstk"/>
              <w:suppressLineNumbers w:val="0"/>
              <w:snapToGrid w:val="0"/>
              <w:rPr>
                <w:rFonts w:cs="Arial"/>
                <w:bCs/>
              </w:rPr>
            </w:pPr>
            <w:r>
              <w:rPr>
                <w:rFonts w:cs="Arial"/>
                <w:bCs/>
              </w:rPr>
              <w:t>Rozvaděče - polohopis</w:t>
            </w:r>
          </w:p>
        </w:tc>
        <w:tc>
          <w:tcPr>
            <w:tcW w:w="851" w:type="dxa"/>
            <w:shd w:val="clear" w:color="auto" w:fill="FFFFFF"/>
            <w:vAlign w:val="center"/>
          </w:tcPr>
          <w:p w:rsidR="004327BA" w:rsidRPr="001F7FA6" w:rsidRDefault="004327BA" w:rsidP="00AA1C2E">
            <w:pPr>
              <w:snapToGrid w:val="0"/>
              <w:jc w:val="center"/>
              <w:rPr>
                <w:rFonts w:ascii="Arial" w:hAnsi="Arial" w:cs="Arial"/>
                <w:bCs/>
                <w:sz w:val="22"/>
              </w:rPr>
            </w:pPr>
            <w:r>
              <w:rPr>
                <w:rFonts w:ascii="Arial" w:hAnsi="Arial" w:cs="Arial"/>
                <w:bCs/>
                <w:sz w:val="22"/>
              </w:rPr>
              <w:t>1</w:t>
            </w:r>
          </w:p>
        </w:tc>
        <w:tc>
          <w:tcPr>
            <w:tcW w:w="850" w:type="dxa"/>
            <w:shd w:val="clear" w:color="auto" w:fill="FFFFFF"/>
            <w:vAlign w:val="center"/>
          </w:tcPr>
          <w:p w:rsidR="004327BA" w:rsidRPr="001F7FA6" w:rsidRDefault="00C2341C" w:rsidP="00AA1C2E">
            <w:pPr>
              <w:jc w:val="center"/>
              <w:rPr>
                <w:rFonts w:ascii="Arial" w:hAnsi="Arial" w:cs="Arial"/>
                <w:sz w:val="22"/>
              </w:rPr>
            </w:pPr>
            <w:r>
              <w:rPr>
                <w:rFonts w:ascii="Arial" w:hAnsi="Arial" w:cs="Arial"/>
                <w:sz w:val="22"/>
              </w:rPr>
              <w:t>8</w:t>
            </w:r>
          </w:p>
        </w:tc>
        <w:tc>
          <w:tcPr>
            <w:tcW w:w="851" w:type="dxa"/>
            <w:shd w:val="clear" w:color="auto" w:fill="FFFFFF"/>
            <w:vAlign w:val="center"/>
          </w:tcPr>
          <w:p w:rsidR="004327BA" w:rsidRPr="004E01E7" w:rsidRDefault="004327BA" w:rsidP="00611A16">
            <w:pPr>
              <w:snapToGrid w:val="0"/>
              <w:jc w:val="center"/>
              <w:rPr>
                <w:rFonts w:ascii="Arial" w:hAnsi="Arial" w:cs="Arial"/>
                <w:b/>
                <w:color w:val="FF0000"/>
                <w:sz w:val="22"/>
              </w:rPr>
            </w:pPr>
          </w:p>
        </w:tc>
      </w:tr>
      <w:tr w:rsidR="00D057DA" w:rsidRPr="002B7B3F" w:rsidTr="00611A16">
        <w:trPr>
          <w:trHeight w:val="320"/>
        </w:trPr>
        <w:tc>
          <w:tcPr>
            <w:tcW w:w="1276" w:type="dxa"/>
            <w:shd w:val="clear" w:color="auto" w:fill="FFFFFF"/>
            <w:vAlign w:val="center"/>
          </w:tcPr>
          <w:p w:rsidR="00D057DA" w:rsidRPr="00B6764F" w:rsidRDefault="00D057DA" w:rsidP="00611A16">
            <w:pPr>
              <w:snapToGrid w:val="0"/>
              <w:ind w:right="213"/>
              <w:jc w:val="center"/>
              <w:rPr>
                <w:rFonts w:ascii="Arial" w:hAnsi="Arial" w:cs="Arial"/>
                <w:bCs/>
                <w:sz w:val="22"/>
                <w:highlight w:val="yellow"/>
              </w:rPr>
            </w:pPr>
            <w:r>
              <w:rPr>
                <w:rFonts w:ascii="Arial" w:hAnsi="Arial" w:cs="Arial"/>
                <w:bCs/>
                <w:sz w:val="22"/>
              </w:rPr>
              <w:t>41</w:t>
            </w:r>
          </w:p>
        </w:tc>
        <w:tc>
          <w:tcPr>
            <w:tcW w:w="5670" w:type="dxa"/>
            <w:shd w:val="clear" w:color="auto" w:fill="FFFFFF"/>
            <w:vAlign w:val="center"/>
          </w:tcPr>
          <w:p w:rsidR="00D057DA" w:rsidRPr="00B6764F" w:rsidRDefault="00D057DA" w:rsidP="00611A16">
            <w:pPr>
              <w:pStyle w:val="Rejstk"/>
              <w:suppressLineNumbers w:val="0"/>
              <w:snapToGrid w:val="0"/>
              <w:rPr>
                <w:rFonts w:cs="Arial"/>
                <w:bCs/>
                <w:highlight w:val="yellow"/>
              </w:rPr>
            </w:pPr>
            <w:r>
              <w:rPr>
                <w:rFonts w:cs="Arial"/>
                <w:bCs/>
              </w:rPr>
              <w:t>Legenda</w:t>
            </w:r>
          </w:p>
        </w:tc>
        <w:tc>
          <w:tcPr>
            <w:tcW w:w="851" w:type="dxa"/>
            <w:shd w:val="clear" w:color="auto" w:fill="FFFFFF"/>
            <w:vAlign w:val="center"/>
          </w:tcPr>
          <w:p w:rsidR="00D057DA" w:rsidRPr="001F7FA6" w:rsidRDefault="00D057DA" w:rsidP="00A0459A">
            <w:pPr>
              <w:snapToGrid w:val="0"/>
              <w:jc w:val="center"/>
              <w:rPr>
                <w:rFonts w:ascii="Arial" w:hAnsi="Arial" w:cs="Arial"/>
                <w:bCs/>
                <w:sz w:val="22"/>
              </w:rPr>
            </w:pPr>
            <w:r>
              <w:rPr>
                <w:rFonts w:ascii="Arial" w:hAnsi="Arial" w:cs="Arial"/>
                <w:bCs/>
                <w:sz w:val="22"/>
              </w:rPr>
              <w:t>1</w:t>
            </w:r>
          </w:p>
        </w:tc>
        <w:tc>
          <w:tcPr>
            <w:tcW w:w="850" w:type="dxa"/>
            <w:shd w:val="clear" w:color="auto" w:fill="FFFFFF"/>
            <w:vAlign w:val="center"/>
          </w:tcPr>
          <w:p w:rsidR="00D057DA" w:rsidRPr="001F7FA6" w:rsidRDefault="00D057DA" w:rsidP="00A0459A">
            <w:pPr>
              <w:jc w:val="center"/>
              <w:rPr>
                <w:rFonts w:ascii="Arial" w:hAnsi="Arial" w:cs="Arial"/>
                <w:sz w:val="22"/>
              </w:rPr>
            </w:pPr>
            <w:r>
              <w:rPr>
                <w:rFonts w:ascii="Arial" w:hAnsi="Arial" w:cs="Arial"/>
                <w:sz w:val="22"/>
              </w:rPr>
              <w:t>2</w:t>
            </w:r>
          </w:p>
        </w:tc>
        <w:tc>
          <w:tcPr>
            <w:tcW w:w="851" w:type="dxa"/>
            <w:shd w:val="clear" w:color="auto" w:fill="FFFFFF"/>
            <w:vAlign w:val="center"/>
          </w:tcPr>
          <w:p w:rsidR="00D057DA" w:rsidRPr="004E01E7" w:rsidRDefault="00D057DA" w:rsidP="00611A16">
            <w:pPr>
              <w:snapToGrid w:val="0"/>
              <w:jc w:val="center"/>
              <w:rPr>
                <w:rFonts w:ascii="Arial" w:hAnsi="Arial" w:cs="Arial"/>
                <w:b/>
                <w:color w:val="FF0000"/>
                <w:sz w:val="22"/>
              </w:rPr>
            </w:pPr>
          </w:p>
        </w:tc>
      </w:tr>
      <w:tr w:rsidR="004327BA" w:rsidRPr="002B7B3F" w:rsidTr="00611A16">
        <w:trPr>
          <w:trHeight w:val="320"/>
        </w:trPr>
        <w:tc>
          <w:tcPr>
            <w:tcW w:w="1276" w:type="dxa"/>
            <w:shd w:val="clear" w:color="auto" w:fill="FFFFFF"/>
            <w:vAlign w:val="center"/>
          </w:tcPr>
          <w:p w:rsidR="004327BA" w:rsidRPr="00B6764F" w:rsidRDefault="004327BA" w:rsidP="00611A16">
            <w:pPr>
              <w:snapToGrid w:val="0"/>
              <w:ind w:right="213"/>
              <w:jc w:val="center"/>
              <w:rPr>
                <w:rFonts w:ascii="Arial" w:hAnsi="Arial" w:cs="Arial"/>
                <w:bCs/>
                <w:sz w:val="22"/>
                <w:highlight w:val="yellow"/>
              </w:rPr>
            </w:pPr>
          </w:p>
        </w:tc>
        <w:tc>
          <w:tcPr>
            <w:tcW w:w="5670" w:type="dxa"/>
            <w:shd w:val="clear" w:color="auto" w:fill="FFFFFF"/>
            <w:vAlign w:val="center"/>
          </w:tcPr>
          <w:p w:rsidR="004327BA" w:rsidRPr="00B6764F" w:rsidRDefault="004327BA" w:rsidP="00611A16">
            <w:pPr>
              <w:snapToGrid w:val="0"/>
              <w:rPr>
                <w:rFonts w:ascii="Arial" w:hAnsi="Arial" w:cs="Arial"/>
                <w:bCs/>
                <w:sz w:val="22"/>
                <w:highlight w:val="yellow"/>
              </w:rPr>
            </w:pPr>
          </w:p>
        </w:tc>
        <w:tc>
          <w:tcPr>
            <w:tcW w:w="851" w:type="dxa"/>
            <w:shd w:val="clear" w:color="auto" w:fill="FFFFFF"/>
            <w:vAlign w:val="center"/>
          </w:tcPr>
          <w:p w:rsidR="004327BA" w:rsidRPr="004E01E7" w:rsidRDefault="004327BA" w:rsidP="00611A16">
            <w:pPr>
              <w:snapToGrid w:val="0"/>
              <w:jc w:val="center"/>
              <w:rPr>
                <w:rFonts w:ascii="Arial" w:hAnsi="Arial" w:cs="Arial"/>
                <w:bCs/>
                <w:sz w:val="22"/>
              </w:rPr>
            </w:pPr>
          </w:p>
        </w:tc>
        <w:tc>
          <w:tcPr>
            <w:tcW w:w="850" w:type="dxa"/>
            <w:shd w:val="clear" w:color="auto" w:fill="FFFFFF"/>
            <w:vAlign w:val="center"/>
          </w:tcPr>
          <w:p w:rsidR="004327BA" w:rsidRPr="004E01E7" w:rsidRDefault="004327BA" w:rsidP="00611A16">
            <w:pPr>
              <w:jc w:val="center"/>
              <w:rPr>
                <w:rFonts w:ascii="Arial" w:hAnsi="Arial" w:cs="Arial"/>
                <w:sz w:val="22"/>
              </w:rPr>
            </w:pPr>
          </w:p>
        </w:tc>
        <w:tc>
          <w:tcPr>
            <w:tcW w:w="851" w:type="dxa"/>
            <w:shd w:val="clear" w:color="auto" w:fill="FFFFFF"/>
            <w:vAlign w:val="center"/>
          </w:tcPr>
          <w:p w:rsidR="004327BA" w:rsidRPr="004E01E7" w:rsidRDefault="004327BA" w:rsidP="00611A16">
            <w:pPr>
              <w:snapToGrid w:val="0"/>
              <w:jc w:val="center"/>
              <w:rPr>
                <w:rFonts w:ascii="Arial" w:hAnsi="Arial" w:cs="Arial"/>
                <w:b/>
                <w:color w:val="FF0000"/>
                <w:sz w:val="22"/>
              </w:rPr>
            </w:pPr>
          </w:p>
        </w:tc>
      </w:tr>
      <w:tr w:rsidR="004327BA" w:rsidRPr="002B7B3F" w:rsidTr="00611A16">
        <w:trPr>
          <w:trHeight w:val="320"/>
        </w:trPr>
        <w:tc>
          <w:tcPr>
            <w:tcW w:w="1276" w:type="dxa"/>
            <w:shd w:val="clear" w:color="auto" w:fill="FFFFFF"/>
            <w:vAlign w:val="center"/>
          </w:tcPr>
          <w:p w:rsidR="004327BA" w:rsidRPr="00B6764F" w:rsidRDefault="004327BA" w:rsidP="00611A16">
            <w:pPr>
              <w:snapToGrid w:val="0"/>
              <w:ind w:right="213"/>
              <w:jc w:val="center"/>
              <w:rPr>
                <w:rFonts w:ascii="Arial" w:hAnsi="Arial" w:cs="Arial"/>
                <w:bCs/>
                <w:sz w:val="22"/>
                <w:highlight w:val="yellow"/>
              </w:rPr>
            </w:pPr>
          </w:p>
        </w:tc>
        <w:tc>
          <w:tcPr>
            <w:tcW w:w="5670" w:type="dxa"/>
            <w:shd w:val="clear" w:color="auto" w:fill="FFFFFF"/>
            <w:vAlign w:val="center"/>
          </w:tcPr>
          <w:p w:rsidR="004327BA" w:rsidRPr="00B6764F" w:rsidRDefault="004327BA" w:rsidP="00611A16">
            <w:pPr>
              <w:snapToGrid w:val="0"/>
              <w:rPr>
                <w:rFonts w:ascii="Arial" w:hAnsi="Arial" w:cs="Arial"/>
                <w:bCs/>
                <w:sz w:val="22"/>
                <w:highlight w:val="yellow"/>
              </w:rPr>
            </w:pPr>
          </w:p>
        </w:tc>
        <w:tc>
          <w:tcPr>
            <w:tcW w:w="851" w:type="dxa"/>
            <w:shd w:val="clear" w:color="auto" w:fill="FFFFFF"/>
            <w:vAlign w:val="center"/>
          </w:tcPr>
          <w:p w:rsidR="004327BA" w:rsidRPr="004E01E7" w:rsidRDefault="004327BA" w:rsidP="00611A16">
            <w:pPr>
              <w:snapToGrid w:val="0"/>
              <w:jc w:val="center"/>
              <w:rPr>
                <w:rFonts w:ascii="Arial" w:hAnsi="Arial" w:cs="Arial"/>
                <w:bCs/>
                <w:sz w:val="22"/>
              </w:rPr>
            </w:pPr>
          </w:p>
        </w:tc>
        <w:tc>
          <w:tcPr>
            <w:tcW w:w="850" w:type="dxa"/>
            <w:shd w:val="clear" w:color="auto" w:fill="FFFFFF"/>
            <w:vAlign w:val="center"/>
          </w:tcPr>
          <w:p w:rsidR="004327BA" w:rsidRPr="004E01E7" w:rsidRDefault="004327BA" w:rsidP="00611A16">
            <w:pPr>
              <w:jc w:val="center"/>
              <w:rPr>
                <w:rFonts w:ascii="Arial" w:hAnsi="Arial" w:cs="Arial"/>
                <w:sz w:val="22"/>
              </w:rPr>
            </w:pPr>
          </w:p>
        </w:tc>
        <w:tc>
          <w:tcPr>
            <w:tcW w:w="851" w:type="dxa"/>
            <w:shd w:val="clear" w:color="auto" w:fill="FFFFFF"/>
            <w:vAlign w:val="center"/>
          </w:tcPr>
          <w:p w:rsidR="004327BA" w:rsidRPr="004E01E7" w:rsidRDefault="004327BA" w:rsidP="00611A16">
            <w:pPr>
              <w:snapToGrid w:val="0"/>
              <w:jc w:val="center"/>
              <w:rPr>
                <w:rFonts w:ascii="Arial" w:hAnsi="Arial" w:cs="Arial"/>
                <w:b/>
                <w:color w:val="FF0000"/>
                <w:sz w:val="22"/>
              </w:rPr>
            </w:pPr>
          </w:p>
        </w:tc>
      </w:tr>
      <w:tr w:rsidR="004327BA" w:rsidRPr="002B7B3F" w:rsidTr="00611A16">
        <w:trPr>
          <w:trHeight w:val="320"/>
        </w:trPr>
        <w:tc>
          <w:tcPr>
            <w:tcW w:w="1276" w:type="dxa"/>
            <w:shd w:val="clear" w:color="auto" w:fill="FFFFFF"/>
            <w:vAlign w:val="center"/>
          </w:tcPr>
          <w:p w:rsidR="004327BA" w:rsidRPr="00B6764F" w:rsidRDefault="004327BA" w:rsidP="00611A16">
            <w:pPr>
              <w:snapToGrid w:val="0"/>
              <w:ind w:right="213"/>
              <w:jc w:val="center"/>
              <w:rPr>
                <w:rFonts w:ascii="Arial" w:hAnsi="Arial" w:cs="Arial"/>
                <w:bCs/>
                <w:sz w:val="22"/>
                <w:highlight w:val="yellow"/>
              </w:rPr>
            </w:pPr>
          </w:p>
        </w:tc>
        <w:tc>
          <w:tcPr>
            <w:tcW w:w="5670" w:type="dxa"/>
            <w:shd w:val="clear" w:color="auto" w:fill="FFFFFF"/>
            <w:vAlign w:val="center"/>
          </w:tcPr>
          <w:p w:rsidR="004327BA" w:rsidRPr="00B6764F" w:rsidRDefault="004327BA" w:rsidP="00611A16">
            <w:pPr>
              <w:pStyle w:val="Rejstk"/>
              <w:suppressLineNumbers w:val="0"/>
              <w:snapToGrid w:val="0"/>
              <w:rPr>
                <w:rFonts w:cs="Arial"/>
                <w:bCs/>
                <w:highlight w:val="yellow"/>
              </w:rPr>
            </w:pPr>
          </w:p>
        </w:tc>
        <w:tc>
          <w:tcPr>
            <w:tcW w:w="851" w:type="dxa"/>
            <w:shd w:val="clear" w:color="auto" w:fill="FFFFFF"/>
            <w:vAlign w:val="center"/>
          </w:tcPr>
          <w:p w:rsidR="004327BA" w:rsidRPr="004E01E7" w:rsidRDefault="004327BA" w:rsidP="00611A16">
            <w:pPr>
              <w:snapToGrid w:val="0"/>
              <w:jc w:val="center"/>
              <w:rPr>
                <w:rFonts w:ascii="Arial" w:hAnsi="Arial" w:cs="Arial"/>
                <w:bCs/>
                <w:sz w:val="22"/>
              </w:rPr>
            </w:pPr>
          </w:p>
        </w:tc>
        <w:tc>
          <w:tcPr>
            <w:tcW w:w="850" w:type="dxa"/>
            <w:shd w:val="clear" w:color="auto" w:fill="FFFFFF"/>
            <w:vAlign w:val="center"/>
          </w:tcPr>
          <w:p w:rsidR="004327BA" w:rsidRPr="004E01E7" w:rsidRDefault="004327BA" w:rsidP="00611A16">
            <w:pPr>
              <w:jc w:val="center"/>
              <w:rPr>
                <w:rFonts w:ascii="Arial" w:hAnsi="Arial" w:cs="Arial"/>
                <w:sz w:val="22"/>
              </w:rPr>
            </w:pPr>
          </w:p>
        </w:tc>
        <w:tc>
          <w:tcPr>
            <w:tcW w:w="851" w:type="dxa"/>
            <w:shd w:val="clear" w:color="auto" w:fill="FFFFFF"/>
            <w:vAlign w:val="center"/>
          </w:tcPr>
          <w:p w:rsidR="004327BA" w:rsidRPr="004E01E7" w:rsidRDefault="004327BA" w:rsidP="00611A16">
            <w:pPr>
              <w:snapToGrid w:val="0"/>
              <w:jc w:val="center"/>
              <w:rPr>
                <w:rFonts w:ascii="Arial" w:hAnsi="Arial" w:cs="Arial"/>
                <w:b/>
                <w:color w:val="FF0000"/>
                <w:sz w:val="22"/>
              </w:rPr>
            </w:pPr>
          </w:p>
        </w:tc>
      </w:tr>
      <w:tr w:rsidR="004327BA" w:rsidRPr="002B7B3F" w:rsidTr="00611A16">
        <w:trPr>
          <w:trHeight w:val="320"/>
        </w:trPr>
        <w:tc>
          <w:tcPr>
            <w:tcW w:w="1276" w:type="dxa"/>
            <w:shd w:val="clear" w:color="auto" w:fill="FFFFFF"/>
            <w:vAlign w:val="center"/>
          </w:tcPr>
          <w:p w:rsidR="004327BA" w:rsidRPr="00B6764F" w:rsidRDefault="004327BA" w:rsidP="00611A16">
            <w:pPr>
              <w:snapToGrid w:val="0"/>
              <w:ind w:right="213"/>
              <w:jc w:val="center"/>
              <w:rPr>
                <w:rFonts w:ascii="Arial" w:hAnsi="Arial" w:cs="Arial"/>
                <w:bCs/>
                <w:sz w:val="22"/>
                <w:highlight w:val="yellow"/>
              </w:rPr>
            </w:pPr>
          </w:p>
        </w:tc>
        <w:tc>
          <w:tcPr>
            <w:tcW w:w="5670" w:type="dxa"/>
            <w:shd w:val="clear" w:color="auto" w:fill="FFFFFF"/>
            <w:vAlign w:val="center"/>
          </w:tcPr>
          <w:p w:rsidR="004327BA" w:rsidRPr="00B6764F" w:rsidRDefault="004327BA" w:rsidP="00611A16">
            <w:pPr>
              <w:snapToGrid w:val="0"/>
              <w:rPr>
                <w:rFonts w:ascii="Arial" w:hAnsi="Arial" w:cs="Arial"/>
                <w:bCs/>
                <w:sz w:val="22"/>
                <w:highlight w:val="yellow"/>
              </w:rPr>
            </w:pPr>
          </w:p>
        </w:tc>
        <w:tc>
          <w:tcPr>
            <w:tcW w:w="851" w:type="dxa"/>
            <w:shd w:val="clear" w:color="auto" w:fill="FFFFFF"/>
            <w:vAlign w:val="center"/>
          </w:tcPr>
          <w:p w:rsidR="004327BA" w:rsidRPr="004E01E7" w:rsidRDefault="004327BA" w:rsidP="00611A16">
            <w:pPr>
              <w:snapToGrid w:val="0"/>
              <w:jc w:val="center"/>
              <w:rPr>
                <w:rFonts w:ascii="Arial" w:hAnsi="Arial" w:cs="Arial"/>
                <w:bCs/>
                <w:sz w:val="22"/>
              </w:rPr>
            </w:pPr>
          </w:p>
        </w:tc>
        <w:tc>
          <w:tcPr>
            <w:tcW w:w="850" w:type="dxa"/>
            <w:shd w:val="clear" w:color="auto" w:fill="FFFFFF"/>
            <w:vAlign w:val="center"/>
          </w:tcPr>
          <w:p w:rsidR="004327BA" w:rsidRPr="004E01E7" w:rsidRDefault="004327BA" w:rsidP="00611A16">
            <w:pPr>
              <w:jc w:val="center"/>
              <w:rPr>
                <w:rFonts w:ascii="Arial" w:hAnsi="Arial" w:cs="Arial"/>
                <w:sz w:val="22"/>
              </w:rPr>
            </w:pPr>
          </w:p>
        </w:tc>
        <w:tc>
          <w:tcPr>
            <w:tcW w:w="851" w:type="dxa"/>
            <w:shd w:val="clear" w:color="auto" w:fill="FFFFFF"/>
            <w:vAlign w:val="center"/>
          </w:tcPr>
          <w:p w:rsidR="004327BA" w:rsidRPr="004E01E7" w:rsidRDefault="004327BA" w:rsidP="00611A16">
            <w:pPr>
              <w:snapToGrid w:val="0"/>
              <w:jc w:val="center"/>
              <w:rPr>
                <w:rFonts w:ascii="Arial" w:hAnsi="Arial" w:cs="Arial"/>
                <w:b/>
                <w:color w:val="FF0000"/>
                <w:sz w:val="22"/>
              </w:rPr>
            </w:pPr>
          </w:p>
        </w:tc>
      </w:tr>
      <w:tr w:rsidR="004327BA" w:rsidRPr="002B7B3F" w:rsidTr="00611A16">
        <w:trPr>
          <w:trHeight w:val="320"/>
        </w:trPr>
        <w:tc>
          <w:tcPr>
            <w:tcW w:w="1276" w:type="dxa"/>
            <w:shd w:val="clear" w:color="auto" w:fill="FFFFFF"/>
            <w:vAlign w:val="center"/>
          </w:tcPr>
          <w:p w:rsidR="004327BA" w:rsidRPr="001E497D" w:rsidRDefault="004327BA" w:rsidP="00611A16">
            <w:pPr>
              <w:snapToGrid w:val="0"/>
              <w:ind w:right="213"/>
              <w:jc w:val="center"/>
              <w:rPr>
                <w:rFonts w:ascii="Arial" w:hAnsi="Arial" w:cs="Arial"/>
                <w:bCs/>
                <w:sz w:val="22"/>
              </w:rPr>
            </w:pPr>
          </w:p>
        </w:tc>
        <w:tc>
          <w:tcPr>
            <w:tcW w:w="5670" w:type="dxa"/>
            <w:shd w:val="clear" w:color="auto" w:fill="FFFFFF"/>
            <w:vAlign w:val="center"/>
          </w:tcPr>
          <w:p w:rsidR="004327BA" w:rsidRPr="001E497D" w:rsidRDefault="004327BA" w:rsidP="00611A16">
            <w:pPr>
              <w:pStyle w:val="Rejstk"/>
              <w:suppressLineNumbers w:val="0"/>
              <w:snapToGrid w:val="0"/>
              <w:rPr>
                <w:rFonts w:cs="Arial"/>
                <w:bCs/>
              </w:rPr>
            </w:pPr>
          </w:p>
        </w:tc>
        <w:tc>
          <w:tcPr>
            <w:tcW w:w="851" w:type="dxa"/>
            <w:shd w:val="clear" w:color="auto" w:fill="FFFFFF"/>
            <w:vAlign w:val="center"/>
          </w:tcPr>
          <w:p w:rsidR="004327BA" w:rsidRPr="004E01E7" w:rsidRDefault="004327BA" w:rsidP="00611A16">
            <w:pPr>
              <w:snapToGrid w:val="0"/>
              <w:jc w:val="center"/>
              <w:rPr>
                <w:rFonts w:ascii="Arial" w:hAnsi="Arial" w:cs="Arial"/>
                <w:bCs/>
                <w:sz w:val="22"/>
              </w:rPr>
            </w:pPr>
          </w:p>
        </w:tc>
        <w:tc>
          <w:tcPr>
            <w:tcW w:w="850" w:type="dxa"/>
            <w:shd w:val="clear" w:color="auto" w:fill="FFFFFF"/>
          </w:tcPr>
          <w:p w:rsidR="004327BA" w:rsidRPr="004E01E7" w:rsidRDefault="004327BA" w:rsidP="00611A16">
            <w:pPr>
              <w:jc w:val="center"/>
              <w:rPr>
                <w:rFonts w:ascii="Arial" w:hAnsi="Arial" w:cs="Arial"/>
                <w:color w:val="FF0000"/>
                <w:sz w:val="22"/>
              </w:rPr>
            </w:pPr>
          </w:p>
        </w:tc>
        <w:tc>
          <w:tcPr>
            <w:tcW w:w="851" w:type="dxa"/>
            <w:shd w:val="clear" w:color="auto" w:fill="FFFFFF"/>
            <w:vAlign w:val="center"/>
          </w:tcPr>
          <w:p w:rsidR="004327BA" w:rsidRPr="004E01E7" w:rsidRDefault="004327BA" w:rsidP="00611A16">
            <w:pPr>
              <w:snapToGrid w:val="0"/>
              <w:jc w:val="center"/>
              <w:rPr>
                <w:rFonts w:ascii="Arial" w:hAnsi="Arial" w:cs="Arial"/>
                <w:b/>
                <w:color w:val="FF0000"/>
                <w:sz w:val="22"/>
              </w:rPr>
            </w:pPr>
          </w:p>
        </w:tc>
      </w:tr>
      <w:tr w:rsidR="004327BA" w:rsidRPr="002B7B3F" w:rsidTr="00611A16">
        <w:trPr>
          <w:trHeight w:val="320"/>
        </w:trPr>
        <w:tc>
          <w:tcPr>
            <w:tcW w:w="1276" w:type="dxa"/>
            <w:shd w:val="clear" w:color="auto" w:fill="FFFFFF"/>
            <w:vAlign w:val="center"/>
          </w:tcPr>
          <w:p w:rsidR="004327BA" w:rsidRPr="001E497D" w:rsidRDefault="004327BA" w:rsidP="00611A16">
            <w:pPr>
              <w:snapToGrid w:val="0"/>
              <w:ind w:right="213"/>
              <w:jc w:val="center"/>
              <w:rPr>
                <w:rFonts w:ascii="Arial" w:hAnsi="Arial" w:cs="Arial"/>
                <w:bCs/>
                <w:sz w:val="22"/>
              </w:rPr>
            </w:pPr>
          </w:p>
        </w:tc>
        <w:tc>
          <w:tcPr>
            <w:tcW w:w="5670" w:type="dxa"/>
            <w:shd w:val="clear" w:color="auto" w:fill="FFFFFF"/>
            <w:vAlign w:val="center"/>
          </w:tcPr>
          <w:p w:rsidR="004327BA" w:rsidRPr="001E497D" w:rsidRDefault="004327BA" w:rsidP="00611A16">
            <w:pPr>
              <w:snapToGrid w:val="0"/>
              <w:rPr>
                <w:rFonts w:ascii="Arial" w:hAnsi="Arial" w:cs="Arial"/>
                <w:bCs/>
                <w:sz w:val="22"/>
              </w:rPr>
            </w:pPr>
          </w:p>
        </w:tc>
        <w:tc>
          <w:tcPr>
            <w:tcW w:w="851" w:type="dxa"/>
            <w:shd w:val="clear" w:color="auto" w:fill="FFFFFF"/>
            <w:vAlign w:val="center"/>
          </w:tcPr>
          <w:p w:rsidR="004327BA" w:rsidRPr="004E01E7" w:rsidRDefault="004327BA" w:rsidP="00611A16">
            <w:pPr>
              <w:snapToGrid w:val="0"/>
              <w:jc w:val="center"/>
              <w:rPr>
                <w:rFonts w:ascii="Arial" w:hAnsi="Arial" w:cs="Arial"/>
                <w:bCs/>
                <w:color w:val="FF0000"/>
                <w:sz w:val="22"/>
              </w:rPr>
            </w:pPr>
          </w:p>
        </w:tc>
        <w:tc>
          <w:tcPr>
            <w:tcW w:w="850" w:type="dxa"/>
            <w:shd w:val="clear" w:color="auto" w:fill="FFFFFF"/>
          </w:tcPr>
          <w:p w:rsidR="004327BA" w:rsidRPr="004E01E7" w:rsidRDefault="004327BA" w:rsidP="00611A16">
            <w:pPr>
              <w:jc w:val="center"/>
              <w:rPr>
                <w:rFonts w:ascii="Arial" w:hAnsi="Arial" w:cs="Arial"/>
                <w:color w:val="FF0000"/>
                <w:sz w:val="22"/>
              </w:rPr>
            </w:pPr>
          </w:p>
        </w:tc>
        <w:tc>
          <w:tcPr>
            <w:tcW w:w="851" w:type="dxa"/>
            <w:shd w:val="clear" w:color="auto" w:fill="FFFFFF"/>
            <w:vAlign w:val="center"/>
          </w:tcPr>
          <w:p w:rsidR="004327BA" w:rsidRPr="004E01E7" w:rsidRDefault="004327BA" w:rsidP="00611A16">
            <w:pPr>
              <w:snapToGrid w:val="0"/>
              <w:jc w:val="center"/>
              <w:rPr>
                <w:rFonts w:ascii="Arial" w:hAnsi="Arial" w:cs="Arial"/>
                <w:b/>
                <w:color w:val="FF0000"/>
                <w:sz w:val="22"/>
              </w:rPr>
            </w:pPr>
          </w:p>
        </w:tc>
      </w:tr>
      <w:tr w:rsidR="004327BA" w:rsidRPr="002B7B3F" w:rsidTr="00611A16">
        <w:trPr>
          <w:trHeight w:val="320"/>
        </w:trPr>
        <w:tc>
          <w:tcPr>
            <w:tcW w:w="1276" w:type="dxa"/>
            <w:shd w:val="clear" w:color="auto" w:fill="FFFFFF"/>
            <w:vAlign w:val="center"/>
          </w:tcPr>
          <w:p w:rsidR="004327BA" w:rsidRPr="002B7B3F" w:rsidRDefault="004327BA" w:rsidP="00611A16">
            <w:pPr>
              <w:snapToGrid w:val="0"/>
              <w:ind w:right="213"/>
              <w:jc w:val="center"/>
              <w:rPr>
                <w:rFonts w:ascii="Arial" w:hAnsi="Arial" w:cs="Arial"/>
                <w:b/>
                <w:color w:val="FF0000"/>
                <w:sz w:val="22"/>
              </w:rPr>
            </w:pPr>
          </w:p>
        </w:tc>
        <w:tc>
          <w:tcPr>
            <w:tcW w:w="5670" w:type="dxa"/>
            <w:shd w:val="clear" w:color="auto" w:fill="FFFFFF"/>
            <w:vAlign w:val="center"/>
          </w:tcPr>
          <w:p w:rsidR="004327BA" w:rsidRPr="00647CE2" w:rsidRDefault="004327BA" w:rsidP="00611A16">
            <w:pPr>
              <w:snapToGrid w:val="0"/>
              <w:jc w:val="right"/>
              <w:rPr>
                <w:rFonts w:ascii="Arial" w:hAnsi="Arial" w:cs="Arial"/>
                <w:b/>
                <w:sz w:val="22"/>
              </w:rPr>
            </w:pPr>
            <w:r w:rsidRPr="00647CE2">
              <w:rPr>
                <w:rFonts w:ascii="Arial" w:hAnsi="Arial" w:cs="Arial"/>
                <w:b/>
                <w:sz w:val="22"/>
              </w:rPr>
              <w:t>C E L K E M :</w:t>
            </w:r>
          </w:p>
        </w:tc>
        <w:tc>
          <w:tcPr>
            <w:tcW w:w="851" w:type="dxa"/>
            <w:shd w:val="clear" w:color="auto" w:fill="FFFFFF"/>
            <w:vAlign w:val="center"/>
          </w:tcPr>
          <w:p w:rsidR="004327BA" w:rsidRPr="00600B81" w:rsidRDefault="004327BA" w:rsidP="000650BA">
            <w:pPr>
              <w:snapToGrid w:val="0"/>
              <w:jc w:val="center"/>
              <w:rPr>
                <w:rFonts w:ascii="Arial" w:hAnsi="Arial" w:cs="Arial"/>
                <w:b/>
                <w:sz w:val="22"/>
              </w:rPr>
            </w:pPr>
            <w:r>
              <w:rPr>
                <w:rFonts w:ascii="Arial" w:hAnsi="Arial" w:cs="Arial"/>
                <w:b/>
                <w:sz w:val="22"/>
              </w:rPr>
              <w:t>5</w:t>
            </w:r>
            <w:r w:rsidR="000650BA">
              <w:rPr>
                <w:rFonts w:ascii="Arial" w:hAnsi="Arial" w:cs="Arial"/>
                <w:b/>
                <w:sz w:val="22"/>
              </w:rPr>
              <w:t>3</w:t>
            </w:r>
          </w:p>
        </w:tc>
        <w:tc>
          <w:tcPr>
            <w:tcW w:w="850" w:type="dxa"/>
            <w:shd w:val="clear" w:color="auto" w:fill="FFFFFF"/>
            <w:vAlign w:val="center"/>
          </w:tcPr>
          <w:p w:rsidR="004327BA" w:rsidRPr="00600B81" w:rsidRDefault="004327BA" w:rsidP="00182045">
            <w:pPr>
              <w:snapToGrid w:val="0"/>
              <w:jc w:val="center"/>
              <w:rPr>
                <w:rFonts w:ascii="Arial" w:hAnsi="Arial" w:cs="Arial"/>
                <w:b/>
                <w:sz w:val="22"/>
              </w:rPr>
            </w:pPr>
            <w:r w:rsidRPr="00600B81">
              <w:rPr>
                <w:rFonts w:ascii="Arial" w:hAnsi="Arial" w:cs="Arial"/>
                <w:b/>
                <w:sz w:val="22"/>
              </w:rPr>
              <w:t>1</w:t>
            </w:r>
            <w:r w:rsidR="00C2341C">
              <w:rPr>
                <w:rFonts w:ascii="Arial" w:hAnsi="Arial" w:cs="Arial"/>
                <w:b/>
                <w:sz w:val="22"/>
              </w:rPr>
              <w:t>2</w:t>
            </w:r>
            <w:r w:rsidR="00182045">
              <w:rPr>
                <w:rFonts w:ascii="Arial" w:hAnsi="Arial" w:cs="Arial"/>
                <w:b/>
                <w:sz w:val="22"/>
              </w:rPr>
              <w:t>6</w:t>
            </w:r>
          </w:p>
        </w:tc>
        <w:tc>
          <w:tcPr>
            <w:tcW w:w="851" w:type="dxa"/>
            <w:shd w:val="clear" w:color="auto" w:fill="FFFFFF"/>
            <w:vAlign w:val="center"/>
          </w:tcPr>
          <w:p w:rsidR="004327BA" w:rsidRPr="004E01E7" w:rsidRDefault="004327BA" w:rsidP="00611A16">
            <w:pPr>
              <w:snapToGrid w:val="0"/>
              <w:jc w:val="center"/>
              <w:rPr>
                <w:rFonts w:ascii="Arial" w:hAnsi="Arial" w:cs="Arial"/>
                <w:b/>
                <w:color w:val="FF0000"/>
                <w:sz w:val="22"/>
              </w:rPr>
            </w:pPr>
          </w:p>
        </w:tc>
      </w:tr>
    </w:tbl>
    <w:p w:rsidR="009C1B14" w:rsidRPr="002B7B3F" w:rsidRDefault="009C1B14" w:rsidP="009C1B14">
      <w:pPr>
        <w:pStyle w:val="Rejstk"/>
        <w:suppressLineNumbers w:val="0"/>
        <w:rPr>
          <w:rFonts w:cs="Arial"/>
          <w:color w:val="FF0000"/>
        </w:rPr>
      </w:pPr>
    </w:p>
    <w:p w:rsidR="00521FA7" w:rsidRPr="00F30C73" w:rsidRDefault="006E4B15" w:rsidP="00C40996">
      <w:pPr>
        <w:outlineLvl w:val="0"/>
        <w:rPr>
          <w:rFonts w:ascii="Arial" w:hAnsi="Arial" w:cs="Arial"/>
          <w:sz w:val="32"/>
          <w:szCs w:val="32"/>
        </w:rPr>
      </w:pPr>
      <w:r>
        <w:rPr>
          <w:rFonts w:ascii="Arial" w:hAnsi="Arial" w:cs="Arial"/>
          <w:sz w:val="32"/>
          <w:szCs w:val="32"/>
        </w:rPr>
        <w:t>A</w:t>
      </w:r>
      <w:r w:rsidR="00F30C73">
        <w:rPr>
          <w:rFonts w:ascii="Arial" w:hAnsi="Arial" w:cs="Arial"/>
          <w:sz w:val="32"/>
          <w:szCs w:val="32"/>
        </w:rPr>
        <w:t>.1</w:t>
      </w:r>
      <w:r w:rsidR="00F30C73">
        <w:rPr>
          <w:rFonts w:ascii="Arial" w:hAnsi="Arial" w:cs="Arial"/>
          <w:sz w:val="32"/>
          <w:szCs w:val="32"/>
        </w:rPr>
        <w:tab/>
      </w:r>
      <w:r w:rsidR="00303A15" w:rsidRPr="00F30C73">
        <w:rPr>
          <w:rFonts w:ascii="Arial" w:hAnsi="Arial" w:cs="Arial"/>
          <w:sz w:val="32"/>
          <w:szCs w:val="32"/>
        </w:rPr>
        <w:t>Identifikační údaje</w:t>
      </w:r>
    </w:p>
    <w:p w:rsidR="00303A15" w:rsidRPr="00F30C73" w:rsidRDefault="00303A15">
      <w:pPr>
        <w:rPr>
          <w:rFonts w:ascii="Arial" w:hAnsi="Arial" w:cs="Arial"/>
          <w:color w:val="FF0000"/>
          <w:sz w:val="28"/>
          <w:szCs w:val="28"/>
        </w:rPr>
      </w:pPr>
    </w:p>
    <w:p w:rsidR="00521FA7" w:rsidRPr="00F30C73" w:rsidRDefault="00D4037A">
      <w:pPr>
        <w:pStyle w:val="Zkladntextodsazen"/>
        <w:ind w:left="0" w:firstLine="0"/>
        <w:rPr>
          <w:sz w:val="28"/>
          <w:szCs w:val="28"/>
        </w:rPr>
      </w:pPr>
      <w:r w:rsidRPr="00F30C73">
        <w:rPr>
          <w:sz w:val="28"/>
          <w:szCs w:val="28"/>
        </w:rPr>
        <w:t>A</w:t>
      </w:r>
      <w:r w:rsidR="00F30C73" w:rsidRPr="00F30C73">
        <w:rPr>
          <w:sz w:val="28"/>
          <w:szCs w:val="28"/>
        </w:rPr>
        <w:t>.1.1</w:t>
      </w:r>
      <w:r w:rsidR="00F30C73" w:rsidRPr="00F30C73">
        <w:rPr>
          <w:sz w:val="28"/>
          <w:szCs w:val="28"/>
        </w:rPr>
        <w:tab/>
        <w:t>Ú</w:t>
      </w:r>
      <w:r w:rsidR="00521FA7" w:rsidRPr="00F30C73">
        <w:rPr>
          <w:sz w:val="28"/>
          <w:szCs w:val="28"/>
        </w:rPr>
        <w:t xml:space="preserve">daje o </w:t>
      </w:r>
      <w:r w:rsidR="00F30C73" w:rsidRPr="00F30C73">
        <w:rPr>
          <w:sz w:val="28"/>
          <w:szCs w:val="28"/>
        </w:rPr>
        <w:t>stavbě</w:t>
      </w:r>
    </w:p>
    <w:p w:rsidR="00521FA7" w:rsidRDefault="00521FA7">
      <w:pPr>
        <w:widowControl w:val="0"/>
        <w:tabs>
          <w:tab w:val="left" w:pos="3544"/>
        </w:tabs>
        <w:suppressAutoHyphens/>
        <w:spacing w:line="288" w:lineRule="auto"/>
        <w:jc w:val="both"/>
        <w:rPr>
          <w:rFonts w:ascii="Arial Narrow" w:hAnsi="Arial Narrow" w:cs="Arial"/>
          <w:color w:val="FF0000"/>
          <w:sz w:val="20"/>
        </w:rPr>
      </w:pPr>
    </w:p>
    <w:p w:rsidR="00F30C73" w:rsidRPr="000D4B6D" w:rsidRDefault="00F30C73" w:rsidP="00F30C73">
      <w:pPr>
        <w:pStyle w:val="Zhlav"/>
        <w:tabs>
          <w:tab w:val="clear" w:pos="4536"/>
          <w:tab w:val="clear" w:pos="9072"/>
        </w:tabs>
        <w:spacing w:before="100" w:beforeAutospacing="1"/>
        <w:rPr>
          <w:rFonts w:ascii="Arial Narrow" w:hAnsi="Arial Narrow"/>
          <w:szCs w:val="22"/>
        </w:rPr>
      </w:pPr>
      <w:r>
        <w:rPr>
          <w:rFonts w:ascii="Arial Narrow" w:hAnsi="Arial Narrow"/>
          <w:szCs w:val="22"/>
        </w:rPr>
        <w:t xml:space="preserve">a) </w:t>
      </w:r>
      <w:r w:rsidRPr="000D4B6D">
        <w:rPr>
          <w:rFonts w:ascii="Arial Narrow" w:hAnsi="Arial Narrow"/>
          <w:szCs w:val="22"/>
        </w:rPr>
        <w:t xml:space="preserve">Název </w:t>
      </w:r>
      <w:r>
        <w:rPr>
          <w:rFonts w:ascii="Arial Narrow" w:hAnsi="Arial Narrow"/>
          <w:szCs w:val="22"/>
        </w:rPr>
        <w:t>stavby</w:t>
      </w:r>
      <w:r w:rsidRPr="000D4B6D">
        <w:rPr>
          <w:rFonts w:ascii="Arial Narrow" w:hAnsi="Arial Narrow"/>
          <w:szCs w:val="22"/>
        </w:rPr>
        <w:tab/>
      </w:r>
      <w:r w:rsidRPr="000D4B6D">
        <w:rPr>
          <w:rFonts w:ascii="Arial Narrow" w:hAnsi="Arial Narrow"/>
          <w:szCs w:val="22"/>
        </w:rPr>
        <w:tab/>
        <w:t>:</w:t>
      </w:r>
      <w:r w:rsidRPr="000D4B6D">
        <w:rPr>
          <w:rFonts w:ascii="Arial Narrow" w:hAnsi="Arial Narrow"/>
          <w:szCs w:val="22"/>
        </w:rPr>
        <w:tab/>
      </w:r>
      <w:r w:rsidR="0094676E">
        <w:rPr>
          <w:rFonts w:ascii="Arial Narrow" w:hAnsi="Arial Narrow"/>
          <w:szCs w:val="22"/>
        </w:rPr>
        <w:t xml:space="preserve">Věznice </w:t>
      </w:r>
      <w:proofErr w:type="spellStart"/>
      <w:r w:rsidR="0094676E">
        <w:rPr>
          <w:rFonts w:ascii="Arial Narrow" w:hAnsi="Arial Narrow"/>
          <w:szCs w:val="22"/>
        </w:rPr>
        <w:t>Kuřim</w:t>
      </w:r>
      <w:proofErr w:type="spellEnd"/>
      <w:r w:rsidR="0094676E">
        <w:rPr>
          <w:rFonts w:ascii="Arial Narrow" w:hAnsi="Arial Narrow"/>
          <w:szCs w:val="22"/>
        </w:rPr>
        <w:t xml:space="preserve"> – Rekonstrukce vnější bezpečnosti</w:t>
      </w:r>
    </w:p>
    <w:p w:rsidR="00F30C73" w:rsidRPr="000D4B6D" w:rsidRDefault="00F30C73" w:rsidP="00F30C73">
      <w:pPr>
        <w:spacing w:before="100" w:beforeAutospacing="1"/>
        <w:rPr>
          <w:rFonts w:ascii="Arial Narrow" w:hAnsi="Arial Narrow"/>
          <w:szCs w:val="22"/>
        </w:rPr>
      </w:pPr>
      <w:r>
        <w:rPr>
          <w:rFonts w:ascii="Arial Narrow" w:hAnsi="Arial Narrow"/>
          <w:szCs w:val="22"/>
        </w:rPr>
        <w:t>b) Místo</w:t>
      </w:r>
      <w:r w:rsidRPr="000D4B6D">
        <w:rPr>
          <w:rFonts w:ascii="Arial Narrow" w:hAnsi="Arial Narrow"/>
          <w:szCs w:val="22"/>
        </w:rPr>
        <w:t xml:space="preserve"> stavby</w:t>
      </w:r>
      <w:r w:rsidRPr="000D4B6D">
        <w:rPr>
          <w:rFonts w:ascii="Arial Narrow" w:hAnsi="Arial Narrow"/>
          <w:szCs w:val="22"/>
        </w:rPr>
        <w:tab/>
      </w:r>
      <w:r w:rsidRPr="000D4B6D">
        <w:rPr>
          <w:rFonts w:ascii="Arial Narrow" w:hAnsi="Arial Narrow"/>
          <w:szCs w:val="22"/>
        </w:rPr>
        <w:tab/>
        <w:t>:</w:t>
      </w:r>
      <w:r w:rsidRPr="000D4B6D">
        <w:rPr>
          <w:rFonts w:ascii="Arial Narrow" w:hAnsi="Arial Narrow"/>
          <w:szCs w:val="22"/>
        </w:rPr>
        <w:tab/>
      </w:r>
      <w:r w:rsidR="009A65DD">
        <w:rPr>
          <w:rFonts w:ascii="Arial Narrow" w:hAnsi="Arial Narrow"/>
          <w:szCs w:val="22"/>
        </w:rPr>
        <w:t xml:space="preserve">areál </w:t>
      </w:r>
      <w:r w:rsidR="0094676E">
        <w:rPr>
          <w:rFonts w:ascii="Arial Narrow" w:hAnsi="Arial Narrow"/>
          <w:szCs w:val="22"/>
        </w:rPr>
        <w:t xml:space="preserve">Věznice </w:t>
      </w:r>
      <w:proofErr w:type="spellStart"/>
      <w:r w:rsidR="0094676E">
        <w:rPr>
          <w:rFonts w:ascii="Arial Narrow" w:hAnsi="Arial Narrow"/>
          <w:szCs w:val="22"/>
        </w:rPr>
        <w:t>Kuřim</w:t>
      </w:r>
      <w:proofErr w:type="spellEnd"/>
      <w:r w:rsidR="009168F8">
        <w:rPr>
          <w:rFonts w:ascii="Arial Narrow" w:hAnsi="Arial Narrow"/>
          <w:szCs w:val="22"/>
        </w:rPr>
        <w:t>,</w:t>
      </w:r>
      <w:r w:rsidRPr="000D4B6D">
        <w:rPr>
          <w:rFonts w:ascii="Arial Narrow" w:hAnsi="Arial Narrow"/>
          <w:szCs w:val="22"/>
        </w:rPr>
        <w:t xml:space="preserve"> </w:t>
      </w:r>
      <w:r w:rsidR="006620A6">
        <w:rPr>
          <w:rFonts w:ascii="Arial Narrow" w:hAnsi="Arial Narrow"/>
          <w:szCs w:val="22"/>
        </w:rPr>
        <w:t xml:space="preserve">Blanenská 1191, </w:t>
      </w:r>
      <w:proofErr w:type="spellStart"/>
      <w:r w:rsidR="006620A6">
        <w:rPr>
          <w:rFonts w:ascii="Arial Narrow" w:hAnsi="Arial Narrow"/>
          <w:szCs w:val="22"/>
        </w:rPr>
        <w:t>Kuřim</w:t>
      </w:r>
      <w:proofErr w:type="spellEnd"/>
    </w:p>
    <w:p w:rsidR="00276EE8" w:rsidRPr="000D4B6D" w:rsidRDefault="00F30C73" w:rsidP="00276EE8">
      <w:pPr>
        <w:spacing w:before="100" w:beforeAutospacing="1"/>
        <w:rPr>
          <w:rFonts w:ascii="Arial Narrow" w:hAnsi="Arial Narrow"/>
          <w:szCs w:val="22"/>
        </w:rPr>
      </w:pPr>
      <w:r w:rsidRPr="000D4B6D">
        <w:rPr>
          <w:rFonts w:ascii="Arial Narrow" w:hAnsi="Arial Narrow"/>
          <w:szCs w:val="22"/>
        </w:rPr>
        <w:tab/>
      </w:r>
      <w:r w:rsidRPr="000D4B6D">
        <w:rPr>
          <w:rFonts w:ascii="Arial Narrow" w:hAnsi="Arial Narrow"/>
          <w:szCs w:val="22"/>
        </w:rPr>
        <w:tab/>
      </w:r>
      <w:r w:rsidR="00276EE8">
        <w:rPr>
          <w:rFonts w:ascii="Arial Narrow" w:hAnsi="Arial Narrow"/>
          <w:szCs w:val="22"/>
        </w:rPr>
        <w:tab/>
      </w:r>
      <w:r w:rsidR="00276EE8">
        <w:rPr>
          <w:rFonts w:ascii="Arial Narrow" w:hAnsi="Arial Narrow"/>
          <w:szCs w:val="22"/>
        </w:rPr>
        <w:tab/>
        <w:t>p</w:t>
      </w:r>
      <w:r w:rsidR="00276EE8" w:rsidRPr="000D4B6D">
        <w:rPr>
          <w:rFonts w:ascii="Arial Narrow" w:hAnsi="Arial Narrow"/>
        </w:rPr>
        <w:t>arcelní čísl</w:t>
      </w:r>
      <w:r w:rsidR="009168F8">
        <w:rPr>
          <w:rFonts w:ascii="Arial Narrow" w:hAnsi="Arial Narrow"/>
        </w:rPr>
        <w:t>o</w:t>
      </w:r>
      <w:r w:rsidR="00276EE8" w:rsidRPr="000D4B6D">
        <w:rPr>
          <w:rFonts w:ascii="Arial Narrow" w:hAnsi="Arial Narrow"/>
        </w:rPr>
        <w:t xml:space="preserve"> </w:t>
      </w:r>
      <w:r w:rsidR="003205BC">
        <w:rPr>
          <w:rFonts w:ascii="Arial Narrow" w:hAnsi="Arial Narrow"/>
        </w:rPr>
        <w:t xml:space="preserve">3022/9, </w:t>
      </w:r>
      <w:r w:rsidR="0094676E">
        <w:rPr>
          <w:rFonts w:ascii="Arial Narrow" w:hAnsi="Arial Narrow"/>
          <w:szCs w:val="22"/>
        </w:rPr>
        <w:t>3029/1</w:t>
      </w:r>
      <w:r w:rsidR="009168F8">
        <w:rPr>
          <w:rFonts w:ascii="Arial Narrow" w:hAnsi="Arial Narrow"/>
          <w:szCs w:val="22"/>
        </w:rPr>
        <w:t>,</w:t>
      </w:r>
      <w:r w:rsidR="00F170E7">
        <w:rPr>
          <w:rFonts w:ascii="Arial Narrow" w:hAnsi="Arial Narrow"/>
          <w:szCs w:val="22"/>
        </w:rPr>
        <w:t xml:space="preserve"> </w:t>
      </w:r>
      <w:r w:rsidR="0094676E">
        <w:rPr>
          <w:rFonts w:ascii="Arial Narrow" w:hAnsi="Arial Narrow"/>
          <w:szCs w:val="22"/>
        </w:rPr>
        <w:t>3034/2</w:t>
      </w:r>
      <w:r w:rsidR="00B400CD">
        <w:rPr>
          <w:rFonts w:ascii="Arial Narrow" w:hAnsi="Arial Narrow"/>
          <w:szCs w:val="22"/>
        </w:rPr>
        <w:t xml:space="preserve"> - </w:t>
      </w:r>
      <w:r w:rsidR="00276EE8">
        <w:rPr>
          <w:rFonts w:ascii="Arial Narrow" w:hAnsi="Arial Narrow"/>
          <w:szCs w:val="22"/>
        </w:rPr>
        <w:t>k</w:t>
      </w:r>
      <w:r w:rsidR="00276EE8" w:rsidRPr="000D4B6D">
        <w:rPr>
          <w:rFonts w:ascii="Arial Narrow" w:hAnsi="Arial Narrow"/>
          <w:szCs w:val="22"/>
        </w:rPr>
        <w:t xml:space="preserve">atastrální území </w:t>
      </w:r>
      <w:proofErr w:type="spellStart"/>
      <w:r w:rsidR="0094676E">
        <w:rPr>
          <w:rFonts w:ascii="Arial Narrow" w:hAnsi="Arial Narrow"/>
          <w:szCs w:val="22"/>
        </w:rPr>
        <w:t>Kuřim</w:t>
      </w:r>
      <w:proofErr w:type="spellEnd"/>
      <w:r w:rsidR="00276EE8">
        <w:rPr>
          <w:rFonts w:ascii="Arial Narrow" w:hAnsi="Arial Narrow"/>
          <w:szCs w:val="22"/>
        </w:rPr>
        <w:t xml:space="preserve"> (</w:t>
      </w:r>
      <w:r w:rsidR="009A65DD">
        <w:rPr>
          <w:rFonts w:ascii="Arial Narrow" w:hAnsi="Arial Narrow"/>
          <w:szCs w:val="22"/>
        </w:rPr>
        <w:t>6</w:t>
      </w:r>
      <w:r w:rsidR="006620A6">
        <w:rPr>
          <w:rFonts w:ascii="Arial Narrow" w:hAnsi="Arial Narrow"/>
          <w:szCs w:val="22"/>
        </w:rPr>
        <w:t>77655</w:t>
      </w:r>
      <w:r w:rsidR="00276EE8">
        <w:rPr>
          <w:rFonts w:ascii="Arial Narrow" w:hAnsi="Arial Narrow"/>
          <w:szCs w:val="22"/>
        </w:rPr>
        <w:t>)</w:t>
      </w:r>
    </w:p>
    <w:p w:rsidR="00F30C73" w:rsidRPr="000D4B6D" w:rsidRDefault="00F30C73" w:rsidP="00F30C73">
      <w:pPr>
        <w:spacing w:before="100" w:beforeAutospacing="1"/>
        <w:rPr>
          <w:rFonts w:ascii="Arial Narrow" w:hAnsi="Arial Narrow"/>
          <w:szCs w:val="22"/>
        </w:rPr>
      </w:pPr>
      <w:r>
        <w:rPr>
          <w:rFonts w:ascii="Arial Narrow" w:hAnsi="Arial Narrow"/>
          <w:szCs w:val="22"/>
        </w:rPr>
        <w:t xml:space="preserve">c) Předmět dokumentace </w:t>
      </w:r>
      <w:r w:rsidR="00276EE8">
        <w:rPr>
          <w:rFonts w:ascii="Arial Narrow" w:hAnsi="Arial Narrow"/>
          <w:szCs w:val="22"/>
        </w:rPr>
        <w:tab/>
      </w:r>
      <w:r w:rsidR="009A65DD">
        <w:rPr>
          <w:rFonts w:ascii="Arial Narrow" w:hAnsi="Arial Narrow"/>
          <w:szCs w:val="22"/>
        </w:rPr>
        <w:t xml:space="preserve">Dokumentace pro </w:t>
      </w:r>
      <w:r w:rsidR="00B400CD">
        <w:rPr>
          <w:rFonts w:ascii="Arial Narrow" w:hAnsi="Arial Narrow"/>
          <w:szCs w:val="22"/>
        </w:rPr>
        <w:t>územní řízení</w:t>
      </w:r>
      <w:r w:rsidRPr="000D4B6D">
        <w:rPr>
          <w:rFonts w:ascii="Arial Narrow" w:hAnsi="Arial Narrow"/>
          <w:szCs w:val="22"/>
        </w:rPr>
        <w:tab/>
      </w:r>
    </w:p>
    <w:p w:rsidR="00F30C73" w:rsidRDefault="00F30C73">
      <w:pPr>
        <w:widowControl w:val="0"/>
        <w:tabs>
          <w:tab w:val="left" w:pos="3544"/>
        </w:tabs>
        <w:suppressAutoHyphens/>
        <w:spacing w:line="288" w:lineRule="auto"/>
        <w:jc w:val="both"/>
        <w:rPr>
          <w:rFonts w:ascii="Arial Narrow" w:hAnsi="Arial Narrow" w:cs="Arial"/>
          <w:color w:val="FF0000"/>
          <w:sz w:val="20"/>
        </w:rPr>
      </w:pPr>
    </w:p>
    <w:p w:rsidR="00F30C73" w:rsidRDefault="00F30C73">
      <w:pPr>
        <w:widowControl w:val="0"/>
        <w:tabs>
          <w:tab w:val="left" w:pos="3544"/>
        </w:tabs>
        <w:suppressAutoHyphens/>
        <w:spacing w:line="288" w:lineRule="auto"/>
        <w:jc w:val="both"/>
        <w:rPr>
          <w:rFonts w:ascii="Arial Narrow" w:hAnsi="Arial Narrow" w:cs="Arial"/>
          <w:color w:val="FF0000"/>
          <w:sz w:val="20"/>
        </w:rPr>
      </w:pPr>
    </w:p>
    <w:p w:rsidR="00F30C73" w:rsidRPr="00F30C73" w:rsidRDefault="00F30C73" w:rsidP="00F30C73">
      <w:pPr>
        <w:pStyle w:val="Zkladntextodsazen"/>
        <w:ind w:left="0" w:firstLine="0"/>
        <w:rPr>
          <w:sz w:val="28"/>
          <w:szCs w:val="28"/>
        </w:rPr>
      </w:pPr>
      <w:r w:rsidRPr="00F30C73">
        <w:rPr>
          <w:sz w:val="28"/>
          <w:szCs w:val="28"/>
        </w:rPr>
        <w:t>A.1.</w:t>
      </w:r>
      <w:r w:rsidR="00276EE8">
        <w:rPr>
          <w:sz w:val="28"/>
          <w:szCs w:val="28"/>
        </w:rPr>
        <w:t>2</w:t>
      </w:r>
      <w:r w:rsidRPr="00F30C73">
        <w:rPr>
          <w:sz w:val="28"/>
          <w:szCs w:val="28"/>
        </w:rPr>
        <w:tab/>
        <w:t xml:space="preserve">Údaje o </w:t>
      </w:r>
      <w:r w:rsidR="00B400CD">
        <w:rPr>
          <w:sz w:val="28"/>
          <w:szCs w:val="28"/>
        </w:rPr>
        <w:t>žadateli</w:t>
      </w:r>
    </w:p>
    <w:p w:rsidR="00F30C73" w:rsidRPr="00BC483A" w:rsidRDefault="001A7939" w:rsidP="00BC483A">
      <w:pPr>
        <w:spacing w:before="100" w:beforeAutospacing="1"/>
        <w:rPr>
          <w:rFonts w:ascii="Arial Narrow" w:hAnsi="Arial Narrow" w:cs="Arial"/>
          <w:szCs w:val="24"/>
        </w:rPr>
      </w:pPr>
      <w:r w:rsidRPr="00BC483A">
        <w:rPr>
          <w:rFonts w:ascii="Arial Narrow" w:hAnsi="Arial Narrow"/>
          <w:szCs w:val="22"/>
        </w:rPr>
        <w:t>název</w:t>
      </w:r>
      <w:r w:rsidR="00F30C73" w:rsidRPr="00BC483A">
        <w:rPr>
          <w:rFonts w:ascii="Arial Narrow" w:hAnsi="Arial Narrow"/>
          <w:szCs w:val="22"/>
        </w:rPr>
        <w:t>:</w:t>
      </w:r>
      <w:r w:rsidR="00F30C73" w:rsidRPr="00BC483A">
        <w:rPr>
          <w:rFonts w:ascii="Arial Narrow" w:hAnsi="Arial Narrow"/>
          <w:szCs w:val="22"/>
        </w:rPr>
        <w:tab/>
      </w:r>
      <w:r w:rsidRPr="00BC483A">
        <w:rPr>
          <w:rFonts w:ascii="Arial Narrow" w:hAnsi="Arial Narrow"/>
          <w:szCs w:val="22"/>
        </w:rPr>
        <w:tab/>
      </w:r>
      <w:r w:rsidRPr="00BC483A">
        <w:rPr>
          <w:rFonts w:ascii="Arial Narrow" w:hAnsi="Arial Narrow"/>
          <w:szCs w:val="22"/>
        </w:rPr>
        <w:tab/>
      </w:r>
      <w:r w:rsidRPr="00BC483A">
        <w:rPr>
          <w:rFonts w:ascii="Arial Narrow" w:hAnsi="Arial Narrow"/>
          <w:szCs w:val="22"/>
        </w:rPr>
        <w:tab/>
      </w:r>
      <w:r w:rsidR="006620A6">
        <w:rPr>
          <w:rFonts w:ascii="Arial Narrow" w:hAnsi="Arial Narrow" w:cs="Arial"/>
          <w:szCs w:val="24"/>
        </w:rPr>
        <w:t>Česká republika, Vězeňská služba České republiky</w:t>
      </w:r>
      <w:r w:rsidR="00F30C73" w:rsidRPr="00BC483A">
        <w:rPr>
          <w:rFonts w:ascii="Arial Narrow" w:hAnsi="Arial Narrow" w:cs="Arial"/>
          <w:szCs w:val="24"/>
        </w:rPr>
        <w:tab/>
      </w:r>
      <w:r w:rsidR="00F30C73" w:rsidRPr="00BC483A">
        <w:rPr>
          <w:rFonts w:ascii="Arial Narrow" w:hAnsi="Arial Narrow" w:cs="Arial"/>
          <w:szCs w:val="24"/>
        </w:rPr>
        <w:tab/>
      </w:r>
      <w:r w:rsidR="00F30C73" w:rsidRPr="00BC483A">
        <w:rPr>
          <w:rFonts w:ascii="Arial Narrow" w:hAnsi="Arial Narrow" w:cs="Arial"/>
          <w:szCs w:val="24"/>
        </w:rPr>
        <w:tab/>
      </w:r>
    </w:p>
    <w:p w:rsidR="00F30C73" w:rsidRPr="005565D2" w:rsidRDefault="00F30C73" w:rsidP="00276EE8">
      <w:pPr>
        <w:widowControl w:val="0"/>
        <w:tabs>
          <w:tab w:val="left" w:pos="2835"/>
        </w:tabs>
        <w:suppressAutoHyphens/>
        <w:spacing w:before="120" w:line="288" w:lineRule="auto"/>
        <w:jc w:val="both"/>
        <w:rPr>
          <w:rFonts w:ascii="Arial Narrow" w:hAnsi="Arial Narrow" w:cs="Arial"/>
          <w:color w:val="FF0000"/>
          <w:szCs w:val="24"/>
        </w:rPr>
      </w:pPr>
      <w:r w:rsidRPr="00BC483A">
        <w:rPr>
          <w:rFonts w:ascii="Arial Narrow" w:hAnsi="Arial Narrow" w:cs="Arial"/>
          <w:szCs w:val="24"/>
        </w:rPr>
        <w:t>sídlo:</w:t>
      </w:r>
      <w:r w:rsidRPr="005565D2">
        <w:rPr>
          <w:rFonts w:ascii="Arial Narrow" w:hAnsi="Arial Narrow" w:cs="Arial"/>
          <w:color w:val="FF0000"/>
          <w:szCs w:val="24"/>
        </w:rPr>
        <w:tab/>
      </w:r>
      <w:r w:rsidR="006620A6">
        <w:rPr>
          <w:rFonts w:ascii="Arial Narrow" w:hAnsi="Arial Narrow" w:cs="Arial"/>
          <w:szCs w:val="24"/>
        </w:rPr>
        <w:t>Soudní 1672/1a</w:t>
      </w:r>
      <w:r w:rsidR="009168F8">
        <w:rPr>
          <w:rFonts w:ascii="Arial Narrow" w:hAnsi="Arial Narrow" w:cs="Arial"/>
          <w:szCs w:val="24"/>
        </w:rPr>
        <w:t xml:space="preserve">, </w:t>
      </w:r>
      <w:r w:rsidR="006620A6">
        <w:rPr>
          <w:rFonts w:ascii="Arial Narrow" w:hAnsi="Arial Narrow" w:cs="Arial"/>
          <w:szCs w:val="24"/>
        </w:rPr>
        <w:t>140 67</w:t>
      </w:r>
      <w:r w:rsidR="009168F8">
        <w:rPr>
          <w:rFonts w:ascii="Arial Narrow" w:hAnsi="Arial Narrow" w:cs="Arial"/>
          <w:szCs w:val="24"/>
        </w:rPr>
        <w:t xml:space="preserve"> </w:t>
      </w:r>
      <w:r w:rsidR="006620A6">
        <w:rPr>
          <w:rFonts w:ascii="Arial Narrow" w:hAnsi="Arial Narrow" w:cs="Arial"/>
          <w:szCs w:val="24"/>
        </w:rPr>
        <w:t>Praha 4</w:t>
      </w:r>
    </w:p>
    <w:p w:rsidR="00BC483A" w:rsidRDefault="00BC483A" w:rsidP="00BC483A">
      <w:pPr>
        <w:widowControl w:val="0"/>
        <w:tabs>
          <w:tab w:val="left" w:pos="2835"/>
        </w:tabs>
        <w:suppressAutoHyphens/>
        <w:spacing w:line="288" w:lineRule="auto"/>
        <w:jc w:val="both"/>
        <w:rPr>
          <w:rFonts w:ascii="Arial Narrow" w:hAnsi="Arial Narrow" w:cs="Arial"/>
          <w:szCs w:val="24"/>
        </w:rPr>
      </w:pPr>
      <w:r w:rsidRPr="00BC483A">
        <w:rPr>
          <w:rFonts w:ascii="Arial Narrow" w:hAnsi="Arial Narrow" w:cs="Arial"/>
          <w:szCs w:val="24"/>
        </w:rPr>
        <w:t>Odpovědný zástupce:</w:t>
      </w:r>
      <w:r w:rsidRPr="00BC483A">
        <w:rPr>
          <w:rFonts w:ascii="Arial Narrow" w:hAnsi="Arial Narrow" w:cs="Arial"/>
          <w:color w:val="FF0000"/>
          <w:szCs w:val="24"/>
        </w:rPr>
        <w:t xml:space="preserve"> </w:t>
      </w:r>
      <w:r>
        <w:rPr>
          <w:rFonts w:ascii="Arial Narrow" w:hAnsi="Arial Narrow" w:cs="Arial"/>
          <w:color w:val="FF0000"/>
          <w:szCs w:val="24"/>
        </w:rPr>
        <w:tab/>
      </w:r>
      <w:r w:rsidR="006620A6">
        <w:rPr>
          <w:rFonts w:ascii="Arial Narrow" w:hAnsi="Arial Narrow" w:cs="Arial"/>
          <w:szCs w:val="24"/>
        </w:rPr>
        <w:t xml:space="preserve">ředitelka Věznice </w:t>
      </w:r>
      <w:proofErr w:type="spellStart"/>
      <w:r w:rsidR="006620A6">
        <w:rPr>
          <w:rFonts w:ascii="Arial Narrow" w:hAnsi="Arial Narrow" w:cs="Arial"/>
          <w:szCs w:val="24"/>
        </w:rPr>
        <w:t>Kuřim</w:t>
      </w:r>
      <w:proofErr w:type="spellEnd"/>
      <w:r w:rsidR="006620A6">
        <w:rPr>
          <w:rFonts w:ascii="Arial Narrow" w:hAnsi="Arial Narrow" w:cs="Arial"/>
          <w:szCs w:val="24"/>
        </w:rPr>
        <w:t xml:space="preserve"> plk. PhDr. Zuzana Kalivodová</w:t>
      </w:r>
    </w:p>
    <w:p w:rsidR="006620A6" w:rsidRPr="00BC483A" w:rsidRDefault="006620A6" w:rsidP="00BC483A">
      <w:pPr>
        <w:widowControl w:val="0"/>
        <w:tabs>
          <w:tab w:val="left" w:pos="2835"/>
        </w:tabs>
        <w:suppressAutoHyphens/>
        <w:spacing w:line="288" w:lineRule="auto"/>
        <w:jc w:val="both"/>
        <w:rPr>
          <w:rFonts w:ascii="Arial Narrow" w:hAnsi="Arial Narrow" w:cs="Arial"/>
          <w:color w:val="FF0000"/>
          <w:szCs w:val="24"/>
        </w:rPr>
      </w:pPr>
      <w:r>
        <w:rPr>
          <w:rFonts w:ascii="Arial Narrow" w:hAnsi="Arial Narrow" w:cs="Arial"/>
          <w:szCs w:val="24"/>
        </w:rPr>
        <w:tab/>
        <w:t xml:space="preserve">Věznice </w:t>
      </w:r>
      <w:proofErr w:type="spellStart"/>
      <w:r>
        <w:rPr>
          <w:rFonts w:ascii="Arial Narrow" w:hAnsi="Arial Narrow" w:cs="Arial"/>
          <w:szCs w:val="24"/>
        </w:rPr>
        <w:t>Kuřim</w:t>
      </w:r>
      <w:proofErr w:type="spellEnd"/>
      <w:r>
        <w:rPr>
          <w:rFonts w:ascii="Arial Narrow" w:hAnsi="Arial Narrow" w:cs="Arial"/>
          <w:szCs w:val="24"/>
        </w:rPr>
        <w:t xml:space="preserve">, Blanenská1191, 664 34 </w:t>
      </w:r>
      <w:proofErr w:type="spellStart"/>
      <w:r>
        <w:rPr>
          <w:rFonts w:ascii="Arial Narrow" w:hAnsi="Arial Narrow" w:cs="Arial"/>
          <w:szCs w:val="24"/>
        </w:rPr>
        <w:t>Kuřim</w:t>
      </w:r>
      <w:proofErr w:type="spellEnd"/>
    </w:p>
    <w:p w:rsidR="00F30C73" w:rsidRPr="00BC483A" w:rsidRDefault="00F30C73" w:rsidP="00F30C73">
      <w:pPr>
        <w:widowControl w:val="0"/>
        <w:tabs>
          <w:tab w:val="left" w:pos="2835"/>
        </w:tabs>
        <w:suppressAutoHyphens/>
        <w:spacing w:line="288" w:lineRule="auto"/>
        <w:jc w:val="both"/>
        <w:rPr>
          <w:rFonts w:ascii="Arial Narrow" w:hAnsi="Arial Narrow" w:cs="Arial"/>
          <w:szCs w:val="24"/>
        </w:rPr>
      </w:pPr>
      <w:r w:rsidRPr="00BC483A">
        <w:rPr>
          <w:rFonts w:ascii="Arial Narrow" w:hAnsi="Arial Narrow" w:cs="Arial"/>
          <w:szCs w:val="24"/>
        </w:rPr>
        <w:t>IČO:</w:t>
      </w:r>
      <w:r w:rsidRPr="00BC483A">
        <w:rPr>
          <w:rFonts w:ascii="Arial Narrow" w:hAnsi="Arial Narrow" w:cs="Arial"/>
          <w:szCs w:val="24"/>
        </w:rPr>
        <w:tab/>
      </w:r>
      <w:r w:rsidR="009168F8">
        <w:rPr>
          <w:rFonts w:ascii="Arial Narrow" w:hAnsi="Arial Narrow" w:cs="Arial"/>
          <w:szCs w:val="24"/>
        </w:rPr>
        <w:t>002</w:t>
      </w:r>
      <w:r w:rsidR="006620A6">
        <w:rPr>
          <w:rFonts w:ascii="Arial Narrow" w:hAnsi="Arial Narrow" w:cs="Arial"/>
          <w:szCs w:val="24"/>
        </w:rPr>
        <w:t>12423</w:t>
      </w:r>
    </w:p>
    <w:p w:rsidR="00F30C73" w:rsidRPr="00BC483A" w:rsidRDefault="00F30C73" w:rsidP="00F30C73">
      <w:pPr>
        <w:widowControl w:val="0"/>
        <w:tabs>
          <w:tab w:val="left" w:pos="2835"/>
        </w:tabs>
        <w:suppressAutoHyphens/>
        <w:spacing w:line="288" w:lineRule="auto"/>
        <w:jc w:val="both"/>
        <w:rPr>
          <w:rFonts w:ascii="Arial Narrow" w:hAnsi="Arial Narrow" w:cs="Arial"/>
          <w:szCs w:val="24"/>
        </w:rPr>
      </w:pPr>
      <w:r w:rsidRPr="00BC483A">
        <w:rPr>
          <w:rFonts w:ascii="Arial Narrow" w:hAnsi="Arial Narrow" w:cs="Arial"/>
          <w:szCs w:val="24"/>
        </w:rPr>
        <w:t>DIČ:</w:t>
      </w:r>
      <w:r w:rsidRPr="00BC483A">
        <w:rPr>
          <w:rFonts w:ascii="Arial Narrow" w:hAnsi="Arial Narrow" w:cs="Arial"/>
          <w:szCs w:val="24"/>
        </w:rPr>
        <w:tab/>
      </w:r>
      <w:r w:rsidR="006620A6">
        <w:rPr>
          <w:rFonts w:ascii="Arial Narrow" w:hAnsi="Arial Narrow" w:cs="Arial"/>
          <w:szCs w:val="24"/>
        </w:rPr>
        <w:t>není plátcem DPH</w:t>
      </w:r>
    </w:p>
    <w:p w:rsidR="00F30C73" w:rsidRDefault="00F30C73">
      <w:pPr>
        <w:widowControl w:val="0"/>
        <w:tabs>
          <w:tab w:val="left" w:pos="3544"/>
        </w:tabs>
        <w:suppressAutoHyphens/>
        <w:spacing w:line="288" w:lineRule="auto"/>
        <w:jc w:val="both"/>
        <w:rPr>
          <w:rFonts w:ascii="Arial Narrow" w:hAnsi="Arial Narrow" w:cs="Arial"/>
          <w:color w:val="FF0000"/>
          <w:sz w:val="20"/>
        </w:rPr>
      </w:pPr>
    </w:p>
    <w:p w:rsidR="00276EE8" w:rsidRDefault="00276EE8">
      <w:pPr>
        <w:widowControl w:val="0"/>
        <w:tabs>
          <w:tab w:val="left" w:pos="3544"/>
        </w:tabs>
        <w:suppressAutoHyphens/>
        <w:spacing w:line="288" w:lineRule="auto"/>
        <w:jc w:val="both"/>
        <w:rPr>
          <w:rFonts w:ascii="Arial Narrow" w:hAnsi="Arial Narrow" w:cs="Arial"/>
          <w:color w:val="FF0000"/>
          <w:sz w:val="20"/>
        </w:rPr>
      </w:pPr>
    </w:p>
    <w:p w:rsidR="00276EE8" w:rsidRPr="00F30C73" w:rsidRDefault="00276EE8" w:rsidP="00276EE8">
      <w:pPr>
        <w:pStyle w:val="Zkladntextodsazen"/>
        <w:ind w:left="0" w:firstLine="0"/>
        <w:rPr>
          <w:sz w:val="28"/>
          <w:szCs w:val="28"/>
        </w:rPr>
      </w:pPr>
      <w:r w:rsidRPr="00F30C73">
        <w:rPr>
          <w:sz w:val="28"/>
          <w:szCs w:val="28"/>
        </w:rPr>
        <w:t>A.1.</w:t>
      </w:r>
      <w:r>
        <w:rPr>
          <w:sz w:val="28"/>
          <w:szCs w:val="28"/>
        </w:rPr>
        <w:t>3</w:t>
      </w:r>
      <w:r w:rsidRPr="00F30C73">
        <w:rPr>
          <w:sz w:val="28"/>
          <w:szCs w:val="28"/>
        </w:rPr>
        <w:tab/>
        <w:t xml:space="preserve">Údaje o </w:t>
      </w:r>
      <w:r w:rsidR="00B400CD">
        <w:rPr>
          <w:sz w:val="28"/>
          <w:szCs w:val="28"/>
        </w:rPr>
        <w:t xml:space="preserve">zpracovateli </w:t>
      </w:r>
      <w:r w:rsidR="006B332B">
        <w:rPr>
          <w:sz w:val="28"/>
          <w:szCs w:val="28"/>
        </w:rPr>
        <w:t>dokumentace</w:t>
      </w:r>
    </w:p>
    <w:p w:rsidR="00276EE8" w:rsidRDefault="00276EE8" w:rsidP="00276EE8">
      <w:pPr>
        <w:widowControl w:val="0"/>
        <w:tabs>
          <w:tab w:val="left" w:pos="3544"/>
        </w:tabs>
        <w:suppressAutoHyphens/>
        <w:spacing w:line="288" w:lineRule="auto"/>
        <w:jc w:val="both"/>
        <w:rPr>
          <w:rFonts w:ascii="Arial Narrow" w:hAnsi="Arial Narrow" w:cs="Arial"/>
          <w:color w:val="FF0000"/>
          <w:sz w:val="28"/>
          <w:szCs w:val="28"/>
        </w:rPr>
      </w:pPr>
    </w:p>
    <w:p w:rsidR="00521FA7" w:rsidRPr="00530CF1" w:rsidRDefault="00521FA7">
      <w:pPr>
        <w:widowControl w:val="0"/>
        <w:tabs>
          <w:tab w:val="left" w:pos="2835"/>
        </w:tabs>
        <w:suppressAutoHyphens/>
        <w:spacing w:line="288" w:lineRule="auto"/>
        <w:jc w:val="both"/>
        <w:rPr>
          <w:rFonts w:ascii="Arial Narrow" w:hAnsi="Arial Narrow" w:cs="Arial"/>
          <w:szCs w:val="24"/>
        </w:rPr>
      </w:pPr>
      <w:r w:rsidRPr="00530CF1">
        <w:rPr>
          <w:rFonts w:ascii="Arial Narrow" w:hAnsi="Arial Narrow" w:cs="Arial"/>
          <w:szCs w:val="24"/>
        </w:rPr>
        <w:t>název:</w:t>
      </w:r>
      <w:r w:rsidRPr="00530CF1">
        <w:rPr>
          <w:rFonts w:ascii="Arial Narrow" w:hAnsi="Arial Narrow" w:cs="Arial"/>
          <w:szCs w:val="24"/>
        </w:rPr>
        <w:tab/>
        <w:t>INTAR a.s.</w:t>
      </w:r>
    </w:p>
    <w:p w:rsidR="00521FA7" w:rsidRPr="00530CF1" w:rsidRDefault="00521FA7">
      <w:pPr>
        <w:widowControl w:val="0"/>
        <w:tabs>
          <w:tab w:val="left" w:pos="2835"/>
        </w:tabs>
        <w:suppressAutoHyphens/>
        <w:spacing w:line="288" w:lineRule="auto"/>
        <w:jc w:val="both"/>
        <w:rPr>
          <w:rFonts w:ascii="Arial Narrow" w:hAnsi="Arial Narrow" w:cs="Arial"/>
          <w:szCs w:val="24"/>
        </w:rPr>
      </w:pPr>
      <w:r w:rsidRPr="00530CF1">
        <w:rPr>
          <w:rFonts w:ascii="Arial Narrow" w:hAnsi="Arial Narrow" w:cs="Arial"/>
          <w:szCs w:val="24"/>
        </w:rPr>
        <w:t>sídlo:</w:t>
      </w:r>
      <w:r w:rsidRPr="00530CF1">
        <w:rPr>
          <w:rFonts w:ascii="Arial Narrow" w:hAnsi="Arial Narrow" w:cs="Arial"/>
          <w:szCs w:val="24"/>
        </w:rPr>
        <w:tab/>
      </w:r>
      <w:proofErr w:type="spellStart"/>
      <w:r w:rsidRPr="00530CF1">
        <w:rPr>
          <w:rFonts w:ascii="Arial Narrow" w:hAnsi="Arial Narrow" w:cs="Arial"/>
          <w:szCs w:val="24"/>
        </w:rPr>
        <w:t>Bezručova</w:t>
      </w:r>
      <w:proofErr w:type="spellEnd"/>
      <w:r w:rsidRPr="00530CF1">
        <w:rPr>
          <w:rFonts w:ascii="Arial Narrow" w:hAnsi="Arial Narrow" w:cs="Arial"/>
          <w:szCs w:val="24"/>
        </w:rPr>
        <w:t xml:space="preserve"> </w:t>
      </w:r>
      <w:r w:rsidR="006620A6">
        <w:rPr>
          <w:rFonts w:ascii="Arial Narrow" w:hAnsi="Arial Narrow" w:cs="Arial"/>
          <w:szCs w:val="24"/>
        </w:rPr>
        <w:t>81/</w:t>
      </w:r>
      <w:r w:rsidRPr="00530CF1">
        <w:rPr>
          <w:rFonts w:ascii="Arial Narrow" w:hAnsi="Arial Narrow" w:cs="Arial"/>
          <w:szCs w:val="24"/>
        </w:rPr>
        <w:t>17a, 6</w:t>
      </w:r>
      <w:r w:rsidR="006620A6">
        <w:rPr>
          <w:rFonts w:ascii="Arial Narrow" w:hAnsi="Arial Narrow" w:cs="Arial"/>
          <w:szCs w:val="24"/>
        </w:rPr>
        <w:t>02</w:t>
      </w:r>
      <w:r w:rsidRPr="00530CF1">
        <w:rPr>
          <w:rFonts w:ascii="Arial Narrow" w:hAnsi="Arial Narrow" w:cs="Arial"/>
          <w:szCs w:val="24"/>
        </w:rPr>
        <w:t xml:space="preserve"> </w:t>
      </w:r>
      <w:r w:rsidR="006620A6">
        <w:rPr>
          <w:rFonts w:ascii="Arial Narrow" w:hAnsi="Arial Narrow" w:cs="Arial"/>
          <w:szCs w:val="24"/>
        </w:rPr>
        <w:t>00</w:t>
      </w:r>
      <w:r w:rsidRPr="00530CF1">
        <w:rPr>
          <w:rFonts w:ascii="Arial Narrow" w:hAnsi="Arial Narrow" w:cs="Arial"/>
          <w:szCs w:val="24"/>
        </w:rPr>
        <w:t xml:space="preserve"> Brno</w:t>
      </w:r>
    </w:p>
    <w:p w:rsidR="00521FA7" w:rsidRPr="00530CF1" w:rsidRDefault="00521FA7">
      <w:pPr>
        <w:widowControl w:val="0"/>
        <w:tabs>
          <w:tab w:val="left" w:pos="2835"/>
        </w:tabs>
        <w:suppressAutoHyphens/>
        <w:spacing w:line="288" w:lineRule="auto"/>
        <w:jc w:val="both"/>
        <w:rPr>
          <w:rFonts w:ascii="Arial Narrow" w:hAnsi="Arial Narrow" w:cs="Arial"/>
          <w:szCs w:val="24"/>
        </w:rPr>
      </w:pPr>
      <w:r w:rsidRPr="00530CF1">
        <w:rPr>
          <w:rFonts w:ascii="Arial Narrow" w:hAnsi="Arial Narrow" w:cs="Arial"/>
          <w:szCs w:val="24"/>
        </w:rPr>
        <w:t>IČO:</w:t>
      </w:r>
      <w:r w:rsidRPr="00530CF1">
        <w:rPr>
          <w:rFonts w:ascii="Arial Narrow" w:hAnsi="Arial Narrow" w:cs="Arial"/>
          <w:szCs w:val="24"/>
        </w:rPr>
        <w:tab/>
        <w:t>25594443</w:t>
      </w:r>
    </w:p>
    <w:p w:rsidR="00521FA7" w:rsidRPr="00530CF1" w:rsidRDefault="00521FA7">
      <w:pPr>
        <w:widowControl w:val="0"/>
        <w:tabs>
          <w:tab w:val="left" w:pos="2835"/>
        </w:tabs>
        <w:suppressAutoHyphens/>
        <w:spacing w:line="288" w:lineRule="auto"/>
        <w:jc w:val="both"/>
        <w:rPr>
          <w:rFonts w:ascii="Arial Narrow" w:hAnsi="Arial Narrow" w:cs="Arial"/>
          <w:szCs w:val="24"/>
        </w:rPr>
      </w:pPr>
      <w:r w:rsidRPr="00530CF1">
        <w:rPr>
          <w:rFonts w:ascii="Arial Narrow" w:hAnsi="Arial Narrow" w:cs="Arial"/>
          <w:szCs w:val="24"/>
        </w:rPr>
        <w:t>DIČ:</w:t>
      </w:r>
      <w:r w:rsidRPr="00530CF1">
        <w:rPr>
          <w:rFonts w:ascii="Arial Narrow" w:hAnsi="Arial Narrow" w:cs="Arial"/>
          <w:szCs w:val="24"/>
        </w:rPr>
        <w:tab/>
        <w:t>CZ25594443</w:t>
      </w:r>
    </w:p>
    <w:p w:rsidR="00521FA7" w:rsidRPr="00530CF1" w:rsidRDefault="00521FA7">
      <w:pPr>
        <w:widowControl w:val="0"/>
        <w:tabs>
          <w:tab w:val="left" w:pos="2835"/>
        </w:tabs>
        <w:suppressAutoHyphens/>
        <w:spacing w:line="288" w:lineRule="auto"/>
        <w:jc w:val="both"/>
        <w:rPr>
          <w:rFonts w:ascii="Arial Narrow" w:hAnsi="Arial Narrow" w:cs="Arial"/>
          <w:szCs w:val="24"/>
        </w:rPr>
      </w:pPr>
      <w:r w:rsidRPr="00530CF1">
        <w:rPr>
          <w:rFonts w:ascii="Arial Narrow" w:hAnsi="Arial Narrow" w:cs="Arial"/>
          <w:szCs w:val="24"/>
        </w:rPr>
        <w:t>tel.:</w:t>
      </w:r>
      <w:r w:rsidRPr="00530CF1">
        <w:rPr>
          <w:rFonts w:ascii="Arial Narrow" w:hAnsi="Arial Narrow" w:cs="Arial"/>
          <w:szCs w:val="24"/>
        </w:rPr>
        <w:tab/>
        <w:t>(+420) 543 422 211</w:t>
      </w:r>
    </w:p>
    <w:p w:rsidR="00521FA7" w:rsidRPr="00530CF1" w:rsidRDefault="00521FA7">
      <w:pPr>
        <w:widowControl w:val="0"/>
        <w:tabs>
          <w:tab w:val="left" w:pos="2835"/>
        </w:tabs>
        <w:suppressAutoHyphens/>
        <w:spacing w:line="288" w:lineRule="auto"/>
        <w:jc w:val="both"/>
        <w:rPr>
          <w:rFonts w:ascii="Arial Narrow" w:hAnsi="Arial Narrow" w:cs="Arial"/>
          <w:szCs w:val="24"/>
        </w:rPr>
      </w:pPr>
      <w:r w:rsidRPr="00530CF1">
        <w:rPr>
          <w:rFonts w:ascii="Arial Narrow" w:hAnsi="Arial Narrow" w:cs="Arial"/>
          <w:szCs w:val="24"/>
        </w:rPr>
        <w:t>fax:</w:t>
      </w:r>
      <w:r w:rsidRPr="00530CF1">
        <w:rPr>
          <w:rFonts w:ascii="Arial Narrow" w:hAnsi="Arial Narrow" w:cs="Arial"/>
          <w:szCs w:val="24"/>
        </w:rPr>
        <w:tab/>
        <w:t xml:space="preserve">(+420) 543 211 173 </w:t>
      </w:r>
    </w:p>
    <w:p w:rsidR="00521FA7" w:rsidRPr="00530CF1" w:rsidRDefault="00521FA7">
      <w:pPr>
        <w:widowControl w:val="0"/>
        <w:suppressAutoHyphens/>
        <w:spacing w:line="288" w:lineRule="auto"/>
        <w:jc w:val="both"/>
        <w:rPr>
          <w:rFonts w:ascii="Arial Narrow" w:hAnsi="Arial Narrow" w:cs="Arial"/>
          <w:szCs w:val="24"/>
        </w:rPr>
      </w:pPr>
      <w:r w:rsidRPr="00530CF1">
        <w:rPr>
          <w:rFonts w:ascii="Arial Narrow" w:hAnsi="Arial Narrow" w:cs="Arial"/>
          <w:szCs w:val="24"/>
        </w:rPr>
        <w:t>email:</w:t>
      </w:r>
      <w:r w:rsidRPr="00530CF1">
        <w:rPr>
          <w:rFonts w:ascii="Arial Narrow" w:hAnsi="Arial Narrow" w:cs="Arial"/>
          <w:szCs w:val="24"/>
        </w:rPr>
        <w:tab/>
      </w:r>
      <w:r w:rsidRPr="00530CF1">
        <w:rPr>
          <w:rFonts w:ascii="Arial Narrow" w:hAnsi="Arial Narrow" w:cs="Arial"/>
          <w:szCs w:val="24"/>
        </w:rPr>
        <w:tab/>
      </w:r>
      <w:r w:rsidRPr="00530CF1">
        <w:rPr>
          <w:rFonts w:ascii="Arial Narrow" w:hAnsi="Arial Narrow" w:cs="Arial"/>
          <w:szCs w:val="24"/>
        </w:rPr>
        <w:tab/>
      </w:r>
      <w:r w:rsidRPr="00530CF1">
        <w:rPr>
          <w:rFonts w:ascii="Arial Narrow" w:hAnsi="Arial Narrow" w:cs="Arial"/>
          <w:szCs w:val="24"/>
        </w:rPr>
        <w:tab/>
      </w:r>
      <w:hyperlink r:id="rId11" w:history="1">
        <w:r w:rsidRPr="00530CF1">
          <w:rPr>
            <w:rStyle w:val="Hypertextovodkaz"/>
            <w:rFonts w:ascii="Arial Narrow" w:hAnsi="Arial Narrow" w:cs="Arial"/>
            <w:color w:val="auto"/>
            <w:szCs w:val="24"/>
          </w:rPr>
          <w:t>info@intar.cz</w:t>
        </w:r>
      </w:hyperlink>
    </w:p>
    <w:p w:rsidR="00521FA7" w:rsidRDefault="00521FA7">
      <w:pPr>
        <w:widowControl w:val="0"/>
        <w:tabs>
          <w:tab w:val="left" w:pos="2835"/>
        </w:tabs>
        <w:suppressAutoHyphens/>
        <w:spacing w:line="288" w:lineRule="auto"/>
        <w:jc w:val="both"/>
        <w:rPr>
          <w:rFonts w:ascii="Arial Narrow" w:hAnsi="Arial Narrow" w:cs="Arial"/>
          <w:szCs w:val="24"/>
        </w:rPr>
      </w:pPr>
      <w:r w:rsidRPr="00530CF1">
        <w:rPr>
          <w:rFonts w:ascii="Arial Narrow" w:hAnsi="Arial Narrow" w:cs="Arial"/>
          <w:szCs w:val="24"/>
        </w:rPr>
        <w:t>URL:</w:t>
      </w:r>
      <w:r w:rsidRPr="00530CF1">
        <w:rPr>
          <w:rFonts w:ascii="Arial Narrow" w:hAnsi="Arial Narrow" w:cs="Arial"/>
          <w:szCs w:val="24"/>
        </w:rPr>
        <w:tab/>
      </w:r>
      <w:hyperlink r:id="rId12" w:history="1">
        <w:r w:rsidRPr="00530CF1">
          <w:rPr>
            <w:rStyle w:val="Hypertextovodkaz"/>
            <w:rFonts w:ascii="Arial Narrow" w:hAnsi="Arial Narrow" w:cs="Arial"/>
            <w:color w:val="auto"/>
            <w:szCs w:val="24"/>
          </w:rPr>
          <w:t>http://www.intar.cz</w:t>
        </w:r>
      </w:hyperlink>
    </w:p>
    <w:p w:rsidR="00013086" w:rsidRDefault="00013086">
      <w:pPr>
        <w:widowControl w:val="0"/>
        <w:tabs>
          <w:tab w:val="left" w:pos="2835"/>
        </w:tabs>
        <w:suppressAutoHyphens/>
        <w:spacing w:line="288" w:lineRule="auto"/>
        <w:jc w:val="both"/>
        <w:rPr>
          <w:rFonts w:ascii="Arial Narrow" w:hAnsi="Arial Narrow" w:cs="Arial"/>
          <w:szCs w:val="24"/>
        </w:rPr>
      </w:pPr>
    </w:p>
    <w:p w:rsidR="00F864FF" w:rsidRDefault="00F864FF">
      <w:pPr>
        <w:widowControl w:val="0"/>
        <w:tabs>
          <w:tab w:val="left" w:pos="2835"/>
        </w:tabs>
        <w:suppressAutoHyphens/>
        <w:spacing w:line="288" w:lineRule="auto"/>
        <w:jc w:val="both"/>
        <w:rPr>
          <w:rFonts w:ascii="Arial Narrow" w:hAnsi="Arial Narrow" w:cs="Arial"/>
          <w:szCs w:val="24"/>
        </w:rPr>
      </w:pPr>
    </w:p>
    <w:p w:rsidR="00F864FF" w:rsidRDefault="00F864FF">
      <w:pPr>
        <w:widowControl w:val="0"/>
        <w:tabs>
          <w:tab w:val="left" w:pos="2835"/>
        </w:tabs>
        <w:suppressAutoHyphens/>
        <w:spacing w:line="288" w:lineRule="auto"/>
        <w:jc w:val="both"/>
        <w:rPr>
          <w:rFonts w:ascii="Arial Narrow" w:hAnsi="Arial Narrow" w:cs="Arial"/>
          <w:szCs w:val="24"/>
        </w:rPr>
      </w:pPr>
    </w:p>
    <w:p w:rsidR="00F864FF" w:rsidRDefault="00F864FF">
      <w:pPr>
        <w:widowControl w:val="0"/>
        <w:tabs>
          <w:tab w:val="left" w:pos="2835"/>
        </w:tabs>
        <w:suppressAutoHyphens/>
        <w:spacing w:line="288" w:lineRule="auto"/>
        <w:jc w:val="both"/>
        <w:rPr>
          <w:rFonts w:ascii="Arial Narrow" w:hAnsi="Arial Narrow" w:cs="Arial"/>
          <w:szCs w:val="24"/>
        </w:rPr>
      </w:pPr>
    </w:p>
    <w:p w:rsidR="00F864FF" w:rsidRDefault="00F864FF">
      <w:pPr>
        <w:widowControl w:val="0"/>
        <w:tabs>
          <w:tab w:val="left" w:pos="2835"/>
        </w:tabs>
        <w:suppressAutoHyphens/>
        <w:spacing w:line="288" w:lineRule="auto"/>
        <w:jc w:val="both"/>
        <w:rPr>
          <w:rFonts w:ascii="Arial Narrow" w:hAnsi="Arial Narrow" w:cs="Arial"/>
          <w:szCs w:val="24"/>
        </w:rPr>
      </w:pPr>
    </w:p>
    <w:p w:rsidR="00F864FF" w:rsidRDefault="00F864FF">
      <w:pPr>
        <w:widowControl w:val="0"/>
        <w:tabs>
          <w:tab w:val="left" w:pos="2835"/>
        </w:tabs>
        <w:suppressAutoHyphens/>
        <w:spacing w:line="288" w:lineRule="auto"/>
        <w:jc w:val="both"/>
        <w:rPr>
          <w:rFonts w:ascii="Arial Narrow" w:hAnsi="Arial Narrow" w:cs="Arial"/>
          <w:szCs w:val="24"/>
        </w:rPr>
      </w:pPr>
    </w:p>
    <w:p w:rsidR="00F864FF" w:rsidRDefault="00F864FF">
      <w:pPr>
        <w:widowControl w:val="0"/>
        <w:tabs>
          <w:tab w:val="left" w:pos="2835"/>
        </w:tabs>
        <w:suppressAutoHyphens/>
        <w:spacing w:line="288" w:lineRule="auto"/>
        <w:jc w:val="both"/>
        <w:rPr>
          <w:rFonts w:ascii="Arial Narrow" w:hAnsi="Arial Narrow" w:cs="Arial"/>
          <w:szCs w:val="24"/>
        </w:rPr>
      </w:pPr>
    </w:p>
    <w:p w:rsidR="00F864FF" w:rsidRDefault="00F864FF">
      <w:pPr>
        <w:widowControl w:val="0"/>
        <w:tabs>
          <w:tab w:val="left" w:pos="2835"/>
        </w:tabs>
        <w:suppressAutoHyphens/>
        <w:spacing w:line="288" w:lineRule="auto"/>
        <w:jc w:val="both"/>
        <w:rPr>
          <w:rFonts w:ascii="Arial Narrow" w:hAnsi="Arial Narrow" w:cs="Arial"/>
          <w:szCs w:val="24"/>
        </w:rPr>
      </w:pPr>
    </w:p>
    <w:p w:rsidR="00013086" w:rsidRPr="00BC483A" w:rsidRDefault="00013086" w:rsidP="00013086">
      <w:pPr>
        <w:spacing w:before="100" w:beforeAutospacing="1"/>
        <w:rPr>
          <w:rFonts w:ascii="Arial Narrow" w:hAnsi="Arial Narrow"/>
          <w:szCs w:val="24"/>
        </w:rPr>
      </w:pPr>
      <w:r w:rsidRPr="00BC483A">
        <w:rPr>
          <w:rFonts w:ascii="Arial Narrow" w:hAnsi="Arial Narrow"/>
          <w:szCs w:val="24"/>
        </w:rPr>
        <w:t>Zpracovatelé dokumentace - Autorizované osoby:</w:t>
      </w:r>
    </w:p>
    <w:tbl>
      <w:tblPr>
        <w:tblpPr w:leftFromText="141" w:rightFromText="141" w:vertAnchor="text" w:horzAnchor="margin" w:tblpY="18"/>
        <w:tblW w:w="0" w:type="auto"/>
        <w:tblLook w:val="04A0"/>
      </w:tblPr>
      <w:tblGrid>
        <w:gridCol w:w="2693"/>
        <w:gridCol w:w="1985"/>
        <w:gridCol w:w="3085"/>
      </w:tblGrid>
      <w:tr w:rsidR="00013086" w:rsidRPr="00E327F2" w:rsidTr="00480E26">
        <w:tc>
          <w:tcPr>
            <w:tcW w:w="2693" w:type="dxa"/>
          </w:tcPr>
          <w:p w:rsidR="00013086" w:rsidRPr="00F56A93" w:rsidRDefault="00013086" w:rsidP="00013086">
            <w:pPr>
              <w:spacing w:before="100" w:beforeAutospacing="1"/>
              <w:rPr>
                <w:rFonts w:ascii="Arial Narrow" w:hAnsi="Arial Narrow"/>
                <w:szCs w:val="24"/>
              </w:rPr>
            </w:pPr>
            <w:r w:rsidRPr="00F56A93">
              <w:rPr>
                <w:rFonts w:ascii="Arial Narrow" w:hAnsi="Arial Narrow"/>
                <w:szCs w:val="24"/>
              </w:rPr>
              <w:t xml:space="preserve">Ing. Petr </w:t>
            </w:r>
            <w:smartTag w:uri="urn:schemas-microsoft-com:office:smarttags" w:element="PersonName">
              <w:r w:rsidRPr="00F56A93">
                <w:rPr>
                  <w:rFonts w:ascii="Arial Narrow" w:hAnsi="Arial Narrow"/>
                  <w:szCs w:val="24"/>
                </w:rPr>
                <w:t>Svoboda</w:t>
              </w:r>
            </w:smartTag>
          </w:p>
        </w:tc>
        <w:tc>
          <w:tcPr>
            <w:tcW w:w="1985" w:type="dxa"/>
          </w:tcPr>
          <w:p w:rsidR="00013086" w:rsidRPr="00F56A93" w:rsidRDefault="00013086" w:rsidP="00013086">
            <w:pPr>
              <w:spacing w:before="100" w:beforeAutospacing="1"/>
              <w:rPr>
                <w:rFonts w:ascii="Arial Narrow" w:hAnsi="Arial Narrow"/>
                <w:szCs w:val="24"/>
              </w:rPr>
            </w:pPr>
            <w:r w:rsidRPr="00F56A93">
              <w:rPr>
                <w:rFonts w:ascii="Arial Narrow" w:hAnsi="Arial Narrow"/>
                <w:szCs w:val="24"/>
              </w:rPr>
              <w:t xml:space="preserve">ČKAIT 1004012    </w:t>
            </w:r>
          </w:p>
        </w:tc>
        <w:tc>
          <w:tcPr>
            <w:tcW w:w="3085" w:type="dxa"/>
          </w:tcPr>
          <w:p w:rsidR="00013086" w:rsidRPr="00F56A93" w:rsidRDefault="00013086" w:rsidP="00480E26">
            <w:pPr>
              <w:spacing w:before="100" w:beforeAutospacing="1"/>
              <w:rPr>
                <w:rFonts w:ascii="Arial Narrow" w:hAnsi="Arial Narrow"/>
                <w:szCs w:val="24"/>
              </w:rPr>
            </w:pPr>
            <w:r w:rsidRPr="00F56A93">
              <w:rPr>
                <w:rFonts w:ascii="Arial Narrow" w:hAnsi="Arial Narrow"/>
                <w:szCs w:val="24"/>
              </w:rPr>
              <w:t>pozemní stavby</w:t>
            </w:r>
          </w:p>
        </w:tc>
      </w:tr>
      <w:tr w:rsidR="00013086" w:rsidRPr="00E327F2" w:rsidTr="00480E26">
        <w:tc>
          <w:tcPr>
            <w:tcW w:w="2693" w:type="dxa"/>
          </w:tcPr>
          <w:p w:rsidR="00013086" w:rsidRPr="00F56A93" w:rsidRDefault="00013086" w:rsidP="00013086">
            <w:pPr>
              <w:spacing w:before="100" w:beforeAutospacing="1"/>
              <w:rPr>
                <w:rFonts w:ascii="Arial Narrow" w:hAnsi="Arial Narrow"/>
                <w:szCs w:val="24"/>
              </w:rPr>
            </w:pPr>
            <w:r w:rsidRPr="00F56A93">
              <w:rPr>
                <w:rFonts w:ascii="Arial Narrow" w:hAnsi="Arial Narrow"/>
                <w:szCs w:val="24"/>
              </w:rPr>
              <w:t>Ing. Marek Dostál</w:t>
            </w:r>
          </w:p>
        </w:tc>
        <w:tc>
          <w:tcPr>
            <w:tcW w:w="1985" w:type="dxa"/>
          </w:tcPr>
          <w:p w:rsidR="00013086" w:rsidRPr="00F56A93" w:rsidRDefault="00013086" w:rsidP="00013086">
            <w:pPr>
              <w:spacing w:before="100" w:beforeAutospacing="1"/>
              <w:rPr>
                <w:rFonts w:ascii="Arial Narrow" w:hAnsi="Arial Narrow"/>
                <w:szCs w:val="24"/>
              </w:rPr>
            </w:pPr>
            <w:r w:rsidRPr="00F56A93">
              <w:rPr>
                <w:rFonts w:ascii="Arial Narrow" w:hAnsi="Arial Narrow"/>
                <w:szCs w:val="24"/>
              </w:rPr>
              <w:t>ČKAIT 1003922</w:t>
            </w:r>
          </w:p>
        </w:tc>
        <w:tc>
          <w:tcPr>
            <w:tcW w:w="3085" w:type="dxa"/>
          </w:tcPr>
          <w:p w:rsidR="00013086" w:rsidRPr="00F56A93" w:rsidRDefault="00013086" w:rsidP="00013086">
            <w:pPr>
              <w:spacing w:before="100" w:beforeAutospacing="1"/>
              <w:rPr>
                <w:rFonts w:ascii="Arial Narrow" w:hAnsi="Arial Narrow"/>
                <w:szCs w:val="24"/>
              </w:rPr>
            </w:pPr>
            <w:r w:rsidRPr="00F56A93">
              <w:rPr>
                <w:rFonts w:ascii="Arial Narrow" w:hAnsi="Arial Narrow"/>
                <w:szCs w:val="24"/>
              </w:rPr>
              <w:t>statika a dynamika staveb</w:t>
            </w:r>
          </w:p>
        </w:tc>
      </w:tr>
      <w:tr w:rsidR="00C96D1A" w:rsidRPr="00E327F2" w:rsidTr="00480E26">
        <w:tc>
          <w:tcPr>
            <w:tcW w:w="2693" w:type="dxa"/>
          </w:tcPr>
          <w:p w:rsidR="00C96D1A" w:rsidRPr="00267176" w:rsidRDefault="00C96D1A" w:rsidP="00192492">
            <w:pPr>
              <w:spacing w:before="100" w:beforeAutospacing="1"/>
              <w:rPr>
                <w:rFonts w:ascii="Arial Narrow" w:hAnsi="Arial Narrow"/>
                <w:szCs w:val="24"/>
                <w:highlight w:val="yellow"/>
              </w:rPr>
            </w:pPr>
            <w:r w:rsidRPr="00192492">
              <w:rPr>
                <w:rFonts w:ascii="Arial Narrow" w:hAnsi="Arial Narrow"/>
                <w:szCs w:val="24"/>
              </w:rPr>
              <w:t xml:space="preserve">Ing. </w:t>
            </w:r>
            <w:r w:rsidR="00192492" w:rsidRPr="00192492">
              <w:rPr>
                <w:rFonts w:ascii="Arial Narrow" w:hAnsi="Arial Narrow"/>
                <w:szCs w:val="24"/>
              </w:rPr>
              <w:t>Helena Nováčková</w:t>
            </w:r>
          </w:p>
        </w:tc>
        <w:tc>
          <w:tcPr>
            <w:tcW w:w="1985" w:type="dxa"/>
          </w:tcPr>
          <w:p w:rsidR="00C96D1A" w:rsidRPr="00267176" w:rsidRDefault="00C96D1A" w:rsidP="00192492">
            <w:pPr>
              <w:spacing w:before="100" w:beforeAutospacing="1"/>
              <w:rPr>
                <w:rFonts w:ascii="Arial Narrow" w:hAnsi="Arial Narrow"/>
                <w:szCs w:val="24"/>
                <w:highlight w:val="yellow"/>
              </w:rPr>
            </w:pPr>
            <w:r w:rsidRPr="00192492">
              <w:rPr>
                <w:rFonts w:ascii="Arial Narrow" w:hAnsi="Arial Narrow"/>
                <w:szCs w:val="24"/>
              </w:rPr>
              <w:t>ČKAIT 1004</w:t>
            </w:r>
            <w:r w:rsidR="00192492" w:rsidRPr="00192492">
              <w:rPr>
                <w:rFonts w:ascii="Arial Narrow" w:hAnsi="Arial Narrow"/>
                <w:szCs w:val="24"/>
              </w:rPr>
              <w:t>355</w:t>
            </w:r>
          </w:p>
        </w:tc>
        <w:tc>
          <w:tcPr>
            <w:tcW w:w="3085" w:type="dxa"/>
          </w:tcPr>
          <w:p w:rsidR="00C96D1A" w:rsidRPr="00267176" w:rsidRDefault="00C96D1A" w:rsidP="00C96D1A">
            <w:pPr>
              <w:spacing w:before="100" w:beforeAutospacing="1"/>
              <w:rPr>
                <w:rFonts w:ascii="Arial Narrow" w:hAnsi="Arial Narrow"/>
                <w:szCs w:val="24"/>
                <w:highlight w:val="yellow"/>
              </w:rPr>
            </w:pPr>
            <w:r w:rsidRPr="00192492">
              <w:rPr>
                <w:rFonts w:ascii="Arial Narrow" w:hAnsi="Arial Narrow"/>
                <w:szCs w:val="24"/>
              </w:rPr>
              <w:t>zdravotní technika</w:t>
            </w:r>
          </w:p>
        </w:tc>
      </w:tr>
      <w:tr w:rsidR="00107168" w:rsidRPr="00E327F2" w:rsidTr="00480E26">
        <w:tc>
          <w:tcPr>
            <w:tcW w:w="2693" w:type="dxa"/>
          </w:tcPr>
          <w:p w:rsidR="00107168" w:rsidRPr="00192492" w:rsidRDefault="00107168" w:rsidP="00192492">
            <w:pPr>
              <w:spacing w:before="100" w:beforeAutospacing="1"/>
              <w:rPr>
                <w:rFonts w:ascii="Arial Narrow" w:hAnsi="Arial Narrow"/>
                <w:szCs w:val="24"/>
              </w:rPr>
            </w:pPr>
            <w:r>
              <w:rPr>
                <w:rFonts w:ascii="Arial Narrow" w:hAnsi="Arial Narrow"/>
                <w:szCs w:val="24"/>
              </w:rPr>
              <w:t>Ing.</w:t>
            </w:r>
            <w:r w:rsidR="004E36D1">
              <w:rPr>
                <w:rFonts w:ascii="Arial Narrow" w:hAnsi="Arial Narrow"/>
                <w:szCs w:val="24"/>
              </w:rPr>
              <w:t xml:space="preserve"> Bohdan Plch</w:t>
            </w:r>
          </w:p>
        </w:tc>
        <w:tc>
          <w:tcPr>
            <w:tcW w:w="1985" w:type="dxa"/>
          </w:tcPr>
          <w:p w:rsidR="00107168" w:rsidRPr="00192492" w:rsidRDefault="004E36D1" w:rsidP="00192492">
            <w:pPr>
              <w:spacing w:before="100" w:beforeAutospacing="1"/>
              <w:rPr>
                <w:rFonts w:ascii="Arial Narrow" w:hAnsi="Arial Narrow"/>
                <w:szCs w:val="24"/>
              </w:rPr>
            </w:pPr>
            <w:r>
              <w:rPr>
                <w:rFonts w:ascii="Arial Narrow" w:hAnsi="Arial Narrow"/>
                <w:szCs w:val="24"/>
              </w:rPr>
              <w:t>ČKAIT 1004094</w:t>
            </w:r>
          </w:p>
        </w:tc>
        <w:tc>
          <w:tcPr>
            <w:tcW w:w="3085" w:type="dxa"/>
          </w:tcPr>
          <w:p w:rsidR="00107168" w:rsidRPr="00107168" w:rsidRDefault="004E36D1" w:rsidP="00C96D1A">
            <w:pPr>
              <w:spacing w:before="100" w:beforeAutospacing="1"/>
              <w:rPr>
                <w:rFonts w:ascii="Arial Narrow" w:hAnsi="Arial Narrow"/>
                <w:b/>
                <w:color w:val="FF0000"/>
                <w:szCs w:val="24"/>
              </w:rPr>
            </w:pPr>
            <w:r>
              <w:rPr>
                <w:rFonts w:ascii="Arial Narrow" w:hAnsi="Arial Narrow"/>
                <w:szCs w:val="24"/>
              </w:rPr>
              <w:t>s</w:t>
            </w:r>
            <w:r w:rsidRPr="004E36D1">
              <w:rPr>
                <w:rFonts w:ascii="Arial Narrow" w:hAnsi="Arial Narrow"/>
                <w:szCs w:val="24"/>
              </w:rPr>
              <w:t>tavby vodního hospodářství a krajinného inženýrství</w:t>
            </w:r>
          </w:p>
        </w:tc>
      </w:tr>
      <w:tr w:rsidR="00C96D1A" w:rsidRPr="00E327F2" w:rsidTr="00480E26">
        <w:tc>
          <w:tcPr>
            <w:tcW w:w="2693" w:type="dxa"/>
          </w:tcPr>
          <w:p w:rsidR="00C96D1A" w:rsidRPr="006B332B" w:rsidRDefault="00C96D1A" w:rsidP="00C96D1A">
            <w:pPr>
              <w:spacing w:before="100" w:beforeAutospacing="1"/>
              <w:rPr>
                <w:rFonts w:ascii="Arial Narrow" w:hAnsi="Arial Narrow"/>
                <w:szCs w:val="24"/>
              </w:rPr>
            </w:pPr>
            <w:r>
              <w:rPr>
                <w:rFonts w:ascii="Arial Narrow" w:hAnsi="Arial Narrow"/>
                <w:szCs w:val="24"/>
              </w:rPr>
              <w:t>Ing. Zdeněk Illek</w:t>
            </w:r>
          </w:p>
        </w:tc>
        <w:tc>
          <w:tcPr>
            <w:tcW w:w="1985" w:type="dxa"/>
          </w:tcPr>
          <w:p w:rsidR="00C96D1A" w:rsidRPr="00BC483A" w:rsidRDefault="00C96D1A" w:rsidP="00C96D1A">
            <w:pPr>
              <w:spacing w:before="100" w:beforeAutospacing="1"/>
              <w:rPr>
                <w:rFonts w:ascii="Arial Narrow" w:hAnsi="Arial Narrow"/>
                <w:szCs w:val="24"/>
              </w:rPr>
            </w:pPr>
            <w:r w:rsidRPr="00BC483A">
              <w:rPr>
                <w:rFonts w:ascii="Arial Narrow" w:hAnsi="Arial Narrow"/>
                <w:szCs w:val="24"/>
              </w:rPr>
              <w:t>ČKAIT 1003</w:t>
            </w:r>
            <w:r>
              <w:rPr>
                <w:rFonts w:ascii="Arial Narrow" w:hAnsi="Arial Narrow"/>
                <w:szCs w:val="24"/>
              </w:rPr>
              <w:t>561</w:t>
            </w:r>
          </w:p>
        </w:tc>
        <w:tc>
          <w:tcPr>
            <w:tcW w:w="3085" w:type="dxa"/>
          </w:tcPr>
          <w:p w:rsidR="00C96D1A" w:rsidRPr="006B332B" w:rsidRDefault="00C96D1A" w:rsidP="00C96D1A">
            <w:pPr>
              <w:spacing w:before="100" w:beforeAutospacing="1"/>
              <w:rPr>
                <w:rFonts w:ascii="Arial Narrow" w:hAnsi="Arial Narrow"/>
                <w:szCs w:val="24"/>
              </w:rPr>
            </w:pPr>
            <w:r>
              <w:rPr>
                <w:rFonts w:ascii="Arial Narrow" w:hAnsi="Arial Narrow"/>
                <w:szCs w:val="24"/>
              </w:rPr>
              <w:t>elektrotechnická zařízení</w:t>
            </w:r>
          </w:p>
        </w:tc>
      </w:tr>
      <w:tr w:rsidR="00267176" w:rsidRPr="00E327F2" w:rsidTr="00480E26">
        <w:tc>
          <w:tcPr>
            <w:tcW w:w="2693" w:type="dxa"/>
          </w:tcPr>
          <w:p w:rsidR="00267176" w:rsidRPr="00DE4DAF" w:rsidRDefault="00267176" w:rsidP="0058140A">
            <w:pPr>
              <w:spacing w:before="100" w:beforeAutospacing="1"/>
              <w:rPr>
                <w:rFonts w:ascii="Arial Narrow" w:hAnsi="Arial Narrow"/>
                <w:szCs w:val="24"/>
              </w:rPr>
            </w:pPr>
            <w:r w:rsidRPr="00DE4DAF">
              <w:rPr>
                <w:rFonts w:ascii="Arial Narrow" w:hAnsi="Arial Narrow"/>
                <w:szCs w:val="24"/>
              </w:rPr>
              <w:t xml:space="preserve">Ing. </w:t>
            </w:r>
            <w:r w:rsidR="00DE4DAF" w:rsidRPr="00DE4DAF">
              <w:rPr>
                <w:rFonts w:ascii="Arial Narrow" w:hAnsi="Arial Narrow"/>
                <w:szCs w:val="24"/>
              </w:rPr>
              <w:t>Pavel Fiala</w:t>
            </w:r>
          </w:p>
        </w:tc>
        <w:tc>
          <w:tcPr>
            <w:tcW w:w="1985" w:type="dxa"/>
          </w:tcPr>
          <w:p w:rsidR="00267176" w:rsidRPr="00DE4DAF" w:rsidRDefault="0058140A" w:rsidP="00DE4DAF">
            <w:pPr>
              <w:spacing w:before="100" w:beforeAutospacing="1"/>
              <w:rPr>
                <w:rFonts w:ascii="Arial Narrow" w:hAnsi="Arial Narrow"/>
                <w:szCs w:val="24"/>
              </w:rPr>
            </w:pPr>
            <w:r w:rsidRPr="00DE4DAF">
              <w:rPr>
                <w:rFonts w:ascii="Arial Narrow" w:hAnsi="Arial Narrow"/>
                <w:szCs w:val="24"/>
              </w:rPr>
              <w:t>ČKAIT 100</w:t>
            </w:r>
            <w:r w:rsidR="00DE4DAF" w:rsidRPr="00DE4DAF">
              <w:rPr>
                <w:rFonts w:ascii="Arial Narrow" w:hAnsi="Arial Narrow"/>
                <w:szCs w:val="24"/>
              </w:rPr>
              <w:t>4191</w:t>
            </w:r>
          </w:p>
        </w:tc>
        <w:tc>
          <w:tcPr>
            <w:tcW w:w="3085" w:type="dxa"/>
          </w:tcPr>
          <w:p w:rsidR="00267176" w:rsidRPr="00DE4DAF" w:rsidRDefault="00267176" w:rsidP="00267176">
            <w:pPr>
              <w:spacing w:before="100" w:beforeAutospacing="1"/>
              <w:rPr>
                <w:rFonts w:ascii="Arial Narrow" w:hAnsi="Arial Narrow"/>
                <w:szCs w:val="24"/>
              </w:rPr>
            </w:pPr>
            <w:r w:rsidRPr="00DE4DAF">
              <w:rPr>
                <w:rFonts w:ascii="Arial Narrow" w:hAnsi="Arial Narrow"/>
                <w:szCs w:val="24"/>
              </w:rPr>
              <w:t>elektrotechnická zařízení</w:t>
            </w:r>
          </w:p>
        </w:tc>
      </w:tr>
    </w:tbl>
    <w:p w:rsidR="00013086" w:rsidRPr="00530CF1" w:rsidRDefault="00013086">
      <w:pPr>
        <w:widowControl w:val="0"/>
        <w:tabs>
          <w:tab w:val="left" w:pos="2835"/>
        </w:tabs>
        <w:suppressAutoHyphens/>
        <w:spacing w:line="288" w:lineRule="auto"/>
        <w:jc w:val="both"/>
        <w:rPr>
          <w:rFonts w:ascii="Arial Narrow" w:hAnsi="Arial Narrow" w:cs="Arial"/>
          <w:szCs w:val="24"/>
        </w:rPr>
      </w:pPr>
    </w:p>
    <w:p w:rsidR="00013086" w:rsidRDefault="00013086">
      <w:pPr>
        <w:spacing w:before="100" w:beforeAutospacing="1"/>
        <w:rPr>
          <w:rFonts w:ascii="Arial Narrow" w:hAnsi="Arial Narrow"/>
          <w:color w:val="FF0000"/>
          <w:szCs w:val="24"/>
        </w:rPr>
      </w:pPr>
    </w:p>
    <w:p w:rsidR="00D4037A" w:rsidRDefault="00D4037A">
      <w:pPr>
        <w:pStyle w:val="Zkladntextodsazen"/>
        <w:ind w:left="0" w:firstLine="0"/>
        <w:rPr>
          <w:rFonts w:ascii="Arial Narrow" w:hAnsi="Arial Narrow"/>
          <w:sz w:val="24"/>
          <w:szCs w:val="24"/>
        </w:rPr>
      </w:pPr>
    </w:p>
    <w:p w:rsidR="00303A15" w:rsidRDefault="00303A15">
      <w:pPr>
        <w:pStyle w:val="Zkladntextodsazen"/>
        <w:ind w:left="0" w:firstLine="0"/>
        <w:rPr>
          <w:rFonts w:ascii="Arial Narrow" w:hAnsi="Arial Narrow"/>
          <w:sz w:val="24"/>
          <w:szCs w:val="24"/>
        </w:rPr>
      </w:pPr>
    </w:p>
    <w:p w:rsidR="00303A15" w:rsidRPr="00530CF1" w:rsidRDefault="0028487C" w:rsidP="00C40996">
      <w:pPr>
        <w:pStyle w:val="Zkladntextodsazen"/>
        <w:ind w:left="0" w:firstLine="0"/>
        <w:outlineLvl w:val="0"/>
        <w:rPr>
          <w:rFonts w:ascii="Arial Narrow" w:hAnsi="Arial Narrow"/>
          <w:sz w:val="24"/>
          <w:szCs w:val="24"/>
        </w:rPr>
      </w:pPr>
      <w:r w:rsidRPr="00D36B5E">
        <w:rPr>
          <w:rFonts w:ascii="Arial Narrow" w:hAnsi="Arial Narrow"/>
          <w:b/>
          <w:color w:val="FFFFFF"/>
          <w:sz w:val="20"/>
        </w:rPr>
        <w:t xml:space="preserve">Pro </w:t>
      </w:r>
    </w:p>
    <w:p w:rsidR="00480E26" w:rsidRDefault="00480E26" w:rsidP="0064632A">
      <w:pPr>
        <w:jc w:val="both"/>
        <w:rPr>
          <w:rFonts w:ascii="Arial" w:hAnsi="Arial" w:cs="Arial"/>
          <w:sz w:val="32"/>
          <w:szCs w:val="32"/>
        </w:rPr>
      </w:pPr>
    </w:p>
    <w:p w:rsidR="00480E26" w:rsidRDefault="00480E26" w:rsidP="0064632A">
      <w:pPr>
        <w:jc w:val="both"/>
        <w:rPr>
          <w:rFonts w:ascii="Arial" w:hAnsi="Arial" w:cs="Arial"/>
          <w:sz w:val="32"/>
          <w:szCs w:val="32"/>
        </w:rPr>
      </w:pPr>
    </w:p>
    <w:p w:rsidR="00013086" w:rsidRDefault="00013086" w:rsidP="00C40996">
      <w:pPr>
        <w:jc w:val="both"/>
        <w:outlineLvl w:val="0"/>
        <w:rPr>
          <w:rFonts w:ascii="Arial" w:hAnsi="Arial" w:cs="Arial"/>
          <w:color w:val="000000"/>
          <w:sz w:val="32"/>
          <w:szCs w:val="32"/>
        </w:rPr>
      </w:pPr>
      <w:r w:rsidRPr="00013086">
        <w:rPr>
          <w:rFonts w:ascii="Arial" w:hAnsi="Arial" w:cs="Arial"/>
          <w:sz w:val="32"/>
          <w:szCs w:val="32"/>
        </w:rPr>
        <w:t>A.2</w:t>
      </w:r>
      <w:r w:rsidRPr="00013086">
        <w:rPr>
          <w:rFonts w:ascii="Arial" w:hAnsi="Arial" w:cs="Arial"/>
          <w:sz w:val="32"/>
          <w:szCs w:val="32"/>
        </w:rPr>
        <w:tab/>
      </w:r>
      <w:r w:rsidRPr="00013086">
        <w:rPr>
          <w:rFonts w:ascii="Arial" w:hAnsi="Arial" w:cs="Arial"/>
          <w:color w:val="000000"/>
          <w:sz w:val="32"/>
          <w:szCs w:val="32"/>
        </w:rPr>
        <w:t>Seznam vstupních podkladů</w:t>
      </w:r>
    </w:p>
    <w:p w:rsidR="00013086" w:rsidRPr="00013086" w:rsidRDefault="00013086" w:rsidP="0064632A">
      <w:pPr>
        <w:jc w:val="both"/>
        <w:rPr>
          <w:rFonts w:ascii="Arial" w:hAnsi="Arial" w:cs="Arial"/>
          <w:sz w:val="32"/>
          <w:szCs w:val="32"/>
        </w:rPr>
      </w:pPr>
    </w:p>
    <w:p w:rsidR="001A583D" w:rsidRDefault="00521D77" w:rsidP="0064632A">
      <w:pPr>
        <w:jc w:val="both"/>
        <w:rPr>
          <w:rFonts w:ascii="Arial Narrow" w:hAnsi="Arial Narrow"/>
        </w:rPr>
      </w:pPr>
      <w:r>
        <w:rPr>
          <w:rFonts w:ascii="Arial Narrow" w:hAnsi="Arial Narrow"/>
        </w:rPr>
        <w:t xml:space="preserve">- </w:t>
      </w:r>
      <w:r w:rsidR="008E77C6">
        <w:rPr>
          <w:rFonts w:ascii="Arial Narrow" w:hAnsi="Arial Narrow"/>
        </w:rPr>
        <w:t>P</w:t>
      </w:r>
      <w:r w:rsidR="00267176">
        <w:rPr>
          <w:rFonts w:ascii="Arial Narrow" w:hAnsi="Arial Narrow"/>
        </w:rPr>
        <w:t>asport</w:t>
      </w:r>
      <w:r w:rsidR="008E77C6">
        <w:rPr>
          <w:rFonts w:ascii="Arial Narrow" w:hAnsi="Arial Narrow"/>
        </w:rPr>
        <w:t xml:space="preserve"> stávajících objektů</w:t>
      </w:r>
    </w:p>
    <w:p w:rsidR="00521D77" w:rsidRDefault="00521D77" w:rsidP="0064632A">
      <w:pPr>
        <w:jc w:val="both"/>
        <w:rPr>
          <w:rFonts w:ascii="Arial Narrow" w:hAnsi="Arial Narrow"/>
        </w:rPr>
      </w:pPr>
      <w:r>
        <w:rPr>
          <w:rFonts w:ascii="Arial Narrow" w:hAnsi="Arial Narrow"/>
        </w:rPr>
        <w:t>- průzkum na místě samém</w:t>
      </w:r>
    </w:p>
    <w:p w:rsidR="008E77C6" w:rsidRPr="00CD0313" w:rsidRDefault="008E77C6" w:rsidP="008E77C6">
      <w:pPr>
        <w:jc w:val="both"/>
        <w:rPr>
          <w:rFonts w:ascii="Arial Narrow" w:hAnsi="Arial Narrow"/>
          <w:b/>
          <w:bCs/>
          <w:color w:val="FF0000"/>
          <w:szCs w:val="22"/>
        </w:rPr>
      </w:pPr>
      <w:r w:rsidRPr="00192492">
        <w:rPr>
          <w:rFonts w:ascii="Arial Narrow" w:hAnsi="Arial Narrow"/>
        </w:rPr>
        <w:t xml:space="preserve">- </w:t>
      </w:r>
      <w:r w:rsidR="00192492" w:rsidRPr="00192492">
        <w:rPr>
          <w:rFonts w:ascii="Arial Narrow" w:hAnsi="Arial Narrow"/>
        </w:rPr>
        <w:t>geodetické zaměření - JV části</w:t>
      </w:r>
      <w:r>
        <w:rPr>
          <w:rFonts w:ascii="Arial Narrow" w:hAnsi="Arial Narrow"/>
        </w:rPr>
        <w:t xml:space="preserve"> </w:t>
      </w:r>
    </w:p>
    <w:p w:rsidR="00521D77" w:rsidRDefault="00521D77" w:rsidP="0064632A">
      <w:pPr>
        <w:jc w:val="both"/>
        <w:rPr>
          <w:rFonts w:ascii="Arial Narrow" w:hAnsi="Arial Narrow"/>
        </w:rPr>
      </w:pPr>
    </w:p>
    <w:p w:rsidR="007861B9" w:rsidRDefault="007861B9" w:rsidP="0064632A">
      <w:pPr>
        <w:jc w:val="both"/>
        <w:rPr>
          <w:rFonts w:ascii="Arial Narrow" w:hAnsi="Arial Narrow"/>
        </w:rPr>
      </w:pPr>
    </w:p>
    <w:p w:rsidR="00A911BB" w:rsidRDefault="00A911BB" w:rsidP="00C40996">
      <w:pPr>
        <w:shd w:val="clear" w:color="auto" w:fill="F0F0F0"/>
        <w:jc w:val="both"/>
        <w:outlineLvl w:val="0"/>
        <w:rPr>
          <w:rFonts w:ascii="Arial" w:hAnsi="Arial" w:cs="Arial"/>
          <w:color w:val="000000"/>
          <w:sz w:val="28"/>
          <w:szCs w:val="28"/>
        </w:rPr>
      </w:pPr>
      <w:r w:rsidRPr="001B2C4E">
        <w:rPr>
          <w:rFonts w:ascii="Arial" w:hAnsi="Arial" w:cs="Arial"/>
          <w:color w:val="000000"/>
          <w:sz w:val="28"/>
          <w:szCs w:val="28"/>
        </w:rPr>
        <w:t xml:space="preserve">B.2.6 Základní </w:t>
      </w:r>
      <w:r w:rsidR="001265DE">
        <w:rPr>
          <w:rFonts w:ascii="Arial" w:hAnsi="Arial" w:cs="Arial"/>
          <w:color w:val="000000"/>
          <w:sz w:val="28"/>
          <w:szCs w:val="28"/>
        </w:rPr>
        <w:t>technický popis staveb</w:t>
      </w:r>
    </w:p>
    <w:p w:rsidR="00195B3F" w:rsidRDefault="00195B3F" w:rsidP="009A6345">
      <w:pPr>
        <w:pStyle w:val="Normlntz"/>
        <w:spacing w:before="0"/>
        <w:rPr>
          <w:rFonts w:ascii="Arial Narrow" w:hAnsi="Arial Narrow"/>
          <w:b/>
          <w:bCs/>
          <w:u w:val="single"/>
        </w:rPr>
      </w:pPr>
    </w:p>
    <w:p w:rsidR="0026259B" w:rsidRPr="00091066" w:rsidRDefault="0026259B" w:rsidP="0026259B">
      <w:pPr>
        <w:pStyle w:val="Normlntz0"/>
        <w:rPr>
          <w:b/>
        </w:rPr>
      </w:pPr>
      <w:r w:rsidRPr="00091066">
        <w:rPr>
          <w:b/>
        </w:rPr>
        <w:t>Zemní práce</w:t>
      </w:r>
    </w:p>
    <w:p w:rsidR="0026259B" w:rsidRPr="00424F38" w:rsidRDefault="0026259B" w:rsidP="0026259B">
      <w:pPr>
        <w:pStyle w:val="Normlntz0"/>
      </w:pPr>
      <w:r w:rsidRPr="00424F38">
        <w:t xml:space="preserve">Pro výstavbu ohradní zdi bude proveden výkop do hloubky 1,35m od úrovně stávajícího terénu po celém obvodu střežené části areálu. Výkop bude </w:t>
      </w:r>
      <w:proofErr w:type="spellStart"/>
      <w:r w:rsidRPr="00424F38">
        <w:t>vysvahován</w:t>
      </w:r>
      <w:proofErr w:type="spellEnd"/>
      <w:r w:rsidRPr="00424F38">
        <w:t xml:space="preserve"> ve sklonu 2:1. Pro patky oplocení a </w:t>
      </w:r>
      <w:proofErr w:type="spellStart"/>
      <w:r w:rsidRPr="00424F38">
        <w:t>podhrabové</w:t>
      </w:r>
      <w:proofErr w:type="spellEnd"/>
      <w:r w:rsidRPr="00424F38">
        <w:t xml:space="preserve"> desky vnitřního oplocení bude provedena rýha do hl. 0,41m, v rýze budou provedeny vrty </w:t>
      </w:r>
      <w:r w:rsidRPr="00424F38">
        <w:sym w:font="Symbol" w:char="F0C6"/>
      </w:r>
      <w:r w:rsidRPr="00424F38">
        <w:t>400mm</w:t>
      </w:r>
      <w:r>
        <w:t xml:space="preserve"> </w:t>
      </w:r>
      <w:r w:rsidRPr="00424F38">
        <w:t>do hloubky 1150mm</w:t>
      </w:r>
      <w:r>
        <w:t xml:space="preserve"> </w:t>
      </w:r>
      <w:r w:rsidRPr="00424F38">
        <w:t>od úrovně terénu. Dále budou provedeny výkopy pro chodníky, obrubníky a pískovou plochu – viz výkresová dokumentace.</w:t>
      </w:r>
    </w:p>
    <w:p w:rsidR="0026259B" w:rsidRDefault="0026259B" w:rsidP="0026259B">
      <w:pPr>
        <w:pStyle w:val="Normlntz0"/>
      </w:pPr>
      <w:r w:rsidRPr="00424F38">
        <w:t>Při provádění zemních prací, především v oblasti kolem vjezdového koše, nutno respektovat stávající funkční základové konstrukce</w:t>
      </w:r>
      <w:r>
        <w:t xml:space="preserve"> a inženýrské sítě</w:t>
      </w:r>
      <w:r w:rsidRPr="00424F38">
        <w:t xml:space="preserve">. </w:t>
      </w:r>
      <w:r>
        <w:t xml:space="preserve">V případě kolize s </w:t>
      </w:r>
      <w:r w:rsidRPr="00424F38">
        <w:t>nefunkční</w:t>
      </w:r>
      <w:r>
        <w:t>mi</w:t>
      </w:r>
      <w:r w:rsidRPr="00424F38">
        <w:t xml:space="preserve"> konstrukce</w:t>
      </w:r>
      <w:r>
        <w:t>mi</w:t>
      </w:r>
      <w:r w:rsidRPr="00424F38">
        <w:t xml:space="preserve"> uložen</w:t>
      </w:r>
      <w:r>
        <w:t xml:space="preserve">ými </w:t>
      </w:r>
      <w:r w:rsidRPr="00424F38">
        <w:t xml:space="preserve">v zemi, odbourat v nezbytně nutné míře. </w:t>
      </w:r>
    </w:p>
    <w:p w:rsidR="0026259B" w:rsidRPr="0084306D" w:rsidRDefault="0026259B" w:rsidP="0026259B">
      <w:pPr>
        <w:pStyle w:val="Normlntz"/>
        <w:spacing w:before="0"/>
        <w:rPr>
          <w:rFonts w:ascii="Arial" w:hAnsi="Arial" w:cs="Arial"/>
          <w:b/>
          <w:bCs/>
          <w:color w:val="FF0000"/>
          <w:sz w:val="22"/>
        </w:rPr>
      </w:pPr>
    </w:p>
    <w:p w:rsidR="0026259B" w:rsidRPr="009316F8" w:rsidRDefault="0026259B" w:rsidP="0026259B">
      <w:pPr>
        <w:pStyle w:val="Normlntz"/>
        <w:spacing w:before="0"/>
        <w:rPr>
          <w:rFonts w:ascii="Arial" w:hAnsi="Arial" w:cs="Arial"/>
          <w:b/>
          <w:bCs/>
          <w:sz w:val="22"/>
        </w:rPr>
      </w:pPr>
      <w:r w:rsidRPr="009316F8">
        <w:rPr>
          <w:rFonts w:ascii="Arial" w:hAnsi="Arial" w:cs="Arial"/>
          <w:b/>
          <w:bCs/>
          <w:sz w:val="22"/>
        </w:rPr>
        <w:t>Základové konstrukce</w:t>
      </w:r>
    </w:p>
    <w:p w:rsidR="0026259B" w:rsidRDefault="0026259B" w:rsidP="0026259B">
      <w:pPr>
        <w:pStyle w:val="Normlntz"/>
        <w:spacing w:before="0"/>
        <w:rPr>
          <w:rFonts w:ascii="Arial" w:hAnsi="Arial" w:cs="Arial"/>
          <w:sz w:val="22"/>
        </w:rPr>
      </w:pPr>
      <w:r w:rsidRPr="007860FB">
        <w:rPr>
          <w:rFonts w:ascii="Arial" w:hAnsi="Arial" w:cs="Arial"/>
          <w:sz w:val="22"/>
        </w:rPr>
        <w:t>Pod prefabrikovanou ohradní zeď bude po celém obvodu v šířce 1700mm proveden podkladní beton v min </w:t>
      </w:r>
      <w:proofErr w:type="spellStart"/>
      <w:r w:rsidRPr="007860FB">
        <w:rPr>
          <w:rFonts w:ascii="Arial" w:hAnsi="Arial" w:cs="Arial"/>
          <w:sz w:val="22"/>
        </w:rPr>
        <w:t>tl</w:t>
      </w:r>
      <w:proofErr w:type="spellEnd"/>
      <w:r w:rsidRPr="007860FB">
        <w:rPr>
          <w:rFonts w:ascii="Arial" w:hAnsi="Arial" w:cs="Arial"/>
          <w:sz w:val="22"/>
        </w:rPr>
        <w:t>. 0,15 z prostého betonu C 12/15. V místě zasahování ohradní zdi do záp</w:t>
      </w:r>
      <w:r>
        <w:rPr>
          <w:rFonts w:ascii="Arial" w:hAnsi="Arial" w:cs="Arial"/>
          <w:sz w:val="22"/>
        </w:rPr>
        <w:t>l</w:t>
      </w:r>
      <w:r w:rsidRPr="007860FB">
        <w:rPr>
          <w:rFonts w:ascii="Arial" w:hAnsi="Arial" w:cs="Arial"/>
          <w:sz w:val="22"/>
        </w:rPr>
        <w:t xml:space="preserve">avové oblasti bude podkladní beton rozšířen na </w:t>
      </w:r>
      <w:r>
        <w:rPr>
          <w:rFonts w:ascii="Arial" w:hAnsi="Arial" w:cs="Arial"/>
          <w:sz w:val="22"/>
        </w:rPr>
        <w:t xml:space="preserve">šířku </w:t>
      </w:r>
      <w:r w:rsidRPr="007860FB">
        <w:rPr>
          <w:rFonts w:ascii="Arial" w:hAnsi="Arial" w:cs="Arial"/>
          <w:sz w:val="22"/>
        </w:rPr>
        <w:t xml:space="preserve">2300mm ve stejné tloušťce – viz výkresová dokumentace. </w:t>
      </w:r>
    </w:p>
    <w:p w:rsidR="0026259B" w:rsidRPr="007860FB" w:rsidRDefault="0026259B" w:rsidP="0026259B">
      <w:pPr>
        <w:pStyle w:val="Normlntz"/>
        <w:spacing w:before="0"/>
        <w:rPr>
          <w:rFonts w:ascii="Arial" w:hAnsi="Arial" w:cs="Arial"/>
          <w:sz w:val="22"/>
        </w:rPr>
      </w:pPr>
      <w:r>
        <w:rPr>
          <w:rFonts w:ascii="Arial" w:hAnsi="Arial" w:cs="Arial"/>
          <w:sz w:val="22"/>
        </w:rPr>
        <w:t>Betonáž podkladního betonu bude provedena přímo do rostlého terénu. Horní líc podkladního betonu bude odstupňován po 50mm, v délkách dle výkresové dokumentace. Nutno dodržet vhledem k následnému osazení jednotlivých prefabrikovaných dílců ohradní zdi.</w:t>
      </w:r>
    </w:p>
    <w:p w:rsidR="0026259B" w:rsidRPr="007860FB" w:rsidRDefault="0026259B" w:rsidP="0026259B">
      <w:pPr>
        <w:pStyle w:val="Normlntz"/>
        <w:spacing w:before="0"/>
        <w:rPr>
          <w:rFonts w:ascii="Arial" w:hAnsi="Arial" w:cs="Arial"/>
          <w:sz w:val="22"/>
        </w:rPr>
      </w:pPr>
      <w:r w:rsidRPr="007860FB">
        <w:rPr>
          <w:rFonts w:ascii="Arial" w:hAnsi="Arial" w:cs="Arial"/>
          <w:sz w:val="22"/>
        </w:rPr>
        <w:t>U stávajícího vjezdového koše ved</w:t>
      </w:r>
      <w:r>
        <w:rPr>
          <w:rFonts w:ascii="Arial" w:hAnsi="Arial" w:cs="Arial"/>
          <w:sz w:val="22"/>
        </w:rPr>
        <w:t>e</w:t>
      </w:r>
      <w:r w:rsidRPr="007860FB">
        <w:rPr>
          <w:rFonts w:ascii="Arial" w:hAnsi="Arial" w:cs="Arial"/>
          <w:sz w:val="22"/>
        </w:rPr>
        <w:t xml:space="preserve"> </w:t>
      </w:r>
      <w:r>
        <w:rPr>
          <w:rFonts w:ascii="Arial" w:hAnsi="Arial" w:cs="Arial"/>
          <w:sz w:val="22"/>
        </w:rPr>
        <w:t>stávající</w:t>
      </w:r>
      <w:r w:rsidRPr="007860FB">
        <w:rPr>
          <w:rFonts w:ascii="Arial" w:hAnsi="Arial" w:cs="Arial"/>
          <w:sz w:val="22"/>
        </w:rPr>
        <w:t xml:space="preserve"> kanál, kter</w:t>
      </w:r>
      <w:r>
        <w:rPr>
          <w:rFonts w:ascii="Arial" w:hAnsi="Arial" w:cs="Arial"/>
          <w:sz w:val="22"/>
        </w:rPr>
        <w:t>ý</w:t>
      </w:r>
      <w:r w:rsidRPr="007860FB">
        <w:rPr>
          <w:rFonts w:ascii="Arial" w:hAnsi="Arial" w:cs="Arial"/>
          <w:sz w:val="22"/>
        </w:rPr>
        <w:t xml:space="preserve"> je nutno respektovat a je potřeba je ochránit před poškozením. </w:t>
      </w:r>
      <w:r>
        <w:rPr>
          <w:rFonts w:ascii="Arial" w:hAnsi="Arial" w:cs="Arial"/>
          <w:sz w:val="22"/>
        </w:rPr>
        <w:t>Zakreslený</w:t>
      </w:r>
      <w:r w:rsidRPr="007860FB">
        <w:rPr>
          <w:rFonts w:ascii="Arial" w:hAnsi="Arial" w:cs="Arial"/>
          <w:sz w:val="22"/>
        </w:rPr>
        <w:t xml:space="preserve"> stav je převzatý z dostupné </w:t>
      </w:r>
      <w:r>
        <w:rPr>
          <w:rFonts w:ascii="Arial" w:hAnsi="Arial" w:cs="Arial"/>
          <w:sz w:val="22"/>
        </w:rPr>
        <w:t xml:space="preserve">původní dokumentace. Nad kanálem bude provedena část betonové ohradní zdi a patky vnitřního oplocení. Stávající kanál bude </w:t>
      </w:r>
      <w:r w:rsidRPr="007860FB">
        <w:rPr>
          <w:rFonts w:ascii="Arial" w:hAnsi="Arial" w:cs="Arial"/>
          <w:sz w:val="22"/>
        </w:rPr>
        <w:t xml:space="preserve">dle </w:t>
      </w:r>
      <w:r>
        <w:rPr>
          <w:rFonts w:ascii="Arial" w:hAnsi="Arial" w:cs="Arial"/>
          <w:sz w:val="22"/>
        </w:rPr>
        <w:t>skutečné</w:t>
      </w:r>
      <w:r w:rsidRPr="007860FB">
        <w:rPr>
          <w:rFonts w:ascii="Arial" w:hAnsi="Arial" w:cs="Arial"/>
          <w:sz w:val="22"/>
        </w:rPr>
        <w:t xml:space="preserve"> možnosti obetonován – viz výkresová dokumentace.</w:t>
      </w:r>
    </w:p>
    <w:p w:rsidR="0026259B" w:rsidRPr="007860FB" w:rsidRDefault="0026259B" w:rsidP="0026259B">
      <w:pPr>
        <w:pStyle w:val="Normlntz"/>
        <w:spacing w:before="0"/>
        <w:rPr>
          <w:rFonts w:ascii="Arial" w:hAnsi="Arial" w:cs="Arial"/>
          <w:sz w:val="22"/>
        </w:rPr>
      </w:pPr>
      <w:r w:rsidRPr="007860FB">
        <w:rPr>
          <w:rFonts w:ascii="Arial" w:hAnsi="Arial" w:cs="Arial"/>
          <w:sz w:val="22"/>
        </w:rPr>
        <w:t>Pro vnitřní drátěné oplocení budou po celém obvodu provedeny betonové patky, které jsou navrženy jako vrtané Ø400mm</w:t>
      </w:r>
      <w:r>
        <w:rPr>
          <w:rFonts w:ascii="Arial" w:hAnsi="Arial" w:cs="Arial"/>
          <w:sz w:val="22"/>
        </w:rPr>
        <w:t>,</w:t>
      </w:r>
      <w:r w:rsidRPr="007860FB">
        <w:rPr>
          <w:rFonts w:ascii="Arial" w:hAnsi="Arial" w:cs="Arial"/>
          <w:sz w:val="22"/>
        </w:rPr>
        <w:t xml:space="preserve"> hloubky min.1000. V místě vstupu do naváděcích koridorů a nad teplovodními kanály budou některé patky </w:t>
      </w:r>
      <w:r>
        <w:rPr>
          <w:rFonts w:ascii="Arial" w:hAnsi="Arial" w:cs="Arial"/>
          <w:sz w:val="22"/>
        </w:rPr>
        <w:t xml:space="preserve">rozměrově </w:t>
      </w:r>
      <w:r w:rsidRPr="007860FB">
        <w:rPr>
          <w:rFonts w:ascii="Arial" w:hAnsi="Arial" w:cs="Arial"/>
          <w:sz w:val="22"/>
        </w:rPr>
        <w:t>upraveny – viz výkresová dokumentace.</w:t>
      </w:r>
    </w:p>
    <w:p w:rsidR="0026259B" w:rsidRDefault="0026259B" w:rsidP="0026259B">
      <w:pPr>
        <w:pStyle w:val="Normlntz"/>
        <w:spacing w:before="0"/>
        <w:rPr>
          <w:rFonts w:ascii="Arial" w:hAnsi="Arial" w:cs="Arial"/>
          <w:sz w:val="22"/>
        </w:rPr>
      </w:pPr>
      <w:r w:rsidRPr="007860FB">
        <w:rPr>
          <w:rFonts w:ascii="Arial" w:hAnsi="Arial" w:cs="Arial"/>
          <w:sz w:val="22"/>
        </w:rPr>
        <w:lastRenderedPageBreak/>
        <w:t>Pro kotvení nové ocelové stěny koridoru u stávajícího vjezdového koše budou provedeny základové patky 600x600mm.</w:t>
      </w:r>
      <w:r>
        <w:rPr>
          <w:rFonts w:ascii="Arial" w:hAnsi="Arial" w:cs="Arial"/>
          <w:sz w:val="22"/>
        </w:rPr>
        <w:t xml:space="preserve"> Patky musí respektovat stávající funkční základy v místě založení.</w:t>
      </w:r>
    </w:p>
    <w:p w:rsidR="0026259B" w:rsidRPr="007860FB" w:rsidRDefault="0026259B" w:rsidP="0026259B">
      <w:pPr>
        <w:pStyle w:val="Normlntz"/>
        <w:spacing w:before="0"/>
        <w:rPr>
          <w:rFonts w:ascii="Arial" w:hAnsi="Arial" w:cs="Arial"/>
          <w:sz w:val="22"/>
        </w:rPr>
      </w:pPr>
    </w:p>
    <w:p w:rsidR="0026259B" w:rsidRPr="009603BE" w:rsidRDefault="0026259B" w:rsidP="0026259B">
      <w:pPr>
        <w:pStyle w:val="Normlntz0"/>
        <w:rPr>
          <w:b/>
        </w:rPr>
      </w:pPr>
      <w:r w:rsidRPr="009603BE">
        <w:rPr>
          <w:b/>
        </w:rPr>
        <w:t>Betonová ohradní zeď</w:t>
      </w:r>
    </w:p>
    <w:p w:rsidR="0026259B" w:rsidRPr="0026259B" w:rsidRDefault="0026259B" w:rsidP="0026259B">
      <w:pPr>
        <w:pStyle w:val="Normlntz0"/>
      </w:pPr>
      <w:r w:rsidRPr="0026259B">
        <w:t>Vnější oplocení střežené areálu je navrženo z prefabrikovaných dílců dl. 1,5m, tvaru obráceného T. Šířka základového trámu  je 1,5m, tloušťka 500mm a dřík má proměnný průřez od spodního 300mm po horní 200mm. Horní hrana stěny je zaoblena v poloměru 100mm. Panely jsou opatřeny 100mm ozubem, proto jejich skladebná délka je 1400mm – viz PD SKŘ. Přesné rozměry prefabrikovaných dílců, rohové atypické tvary, niky pro zapuštěná svítidla, tvar pera-drážky, zakulacení horních hran atd. jsou součástí dodavatelské dokumentace prefabrikovaných prvků vybraného dodavatele.</w:t>
      </w:r>
    </w:p>
    <w:p w:rsidR="0026259B" w:rsidRPr="0026259B" w:rsidRDefault="0026259B" w:rsidP="0026259B">
      <w:pPr>
        <w:pStyle w:val="Normlntz0"/>
      </w:pPr>
      <w:r w:rsidRPr="0026259B">
        <w:t>V místech vstupních koridorů a v pravoúhlých rozích oplocení jsou rozměry prefabrikátů atypické, rozměry upraveny dle potřeby. Jednotlivé díly jsou uloženy na podkladní beton a převážně po 4200mm budou výškově odstupňovány po 50mm – viz výkresová dokumentace.</w:t>
      </w:r>
    </w:p>
    <w:p w:rsidR="0026259B" w:rsidRPr="001A3F53" w:rsidRDefault="0026259B" w:rsidP="0026259B">
      <w:pPr>
        <w:pStyle w:val="Normlntz0"/>
      </w:pPr>
      <w:r w:rsidRPr="0026259B">
        <w:t>Ohradní zeď v návaznosti na stávající vjezdový koš a rohy ohradní</w:t>
      </w:r>
      <w:r w:rsidRPr="001A3F53">
        <w:t xml:space="preserve"> zdi na jihovýchodní straně rozšířeného oplocení jsou navrženy jako monolitické. Monolitické část</w:t>
      </w:r>
      <w:r>
        <w:t>i</w:t>
      </w:r>
      <w:r w:rsidRPr="001A3F53">
        <w:t xml:space="preserve"> budou provedeny po osazení prefabrikovaných dílů a jejich rozměr bude upraven dle skutečné potřeby – viz PD Stavebně konstrukční řešení (SKŘ). </w:t>
      </w:r>
    </w:p>
    <w:p w:rsidR="0026259B" w:rsidRDefault="0026259B" w:rsidP="0026259B">
      <w:pPr>
        <w:pStyle w:val="Normlntz0"/>
      </w:pPr>
      <w:r w:rsidRPr="004F549D">
        <w:t xml:space="preserve">Do ohradní zdi jsou osazeny dvě ocelové branky zajišťující vstupy do naváděcích koridorů. Na horní hraně zdi jsou kotveny na hmoždinky do betonu ocelové </w:t>
      </w:r>
      <w:proofErr w:type="spellStart"/>
      <w:r w:rsidRPr="004F549D">
        <w:t>bavolety</w:t>
      </w:r>
      <w:proofErr w:type="spellEnd"/>
      <w:r w:rsidRPr="004F549D">
        <w:t xml:space="preserve"> pro osazení napínacích drátů a točeného ostnatého drátu (Bruno válce) </w:t>
      </w:r>
      <w:r>
        <w:rPr>
          <w:rFonts w:ascii="Cambria Math" w:hAnsi="Cambria Math"/>
        </w:rPr>
        <w:t>∅</w:t>
      </w:r>
      <w:r w:rsidRPr="004F549D">
        <w:t>700mm</w:t>
      </w:r>
      <w:r>
        <w:t xml:space="preserve"> po celém obvodu</w:t>
      </w:r>
      <w:r w:rsidRPr="004F549D">
        <w:t xml:space="preserve">. V místě stávajícího vjezdového koše bude ohradní zeď propojena přes střechu novou ocelovou konstrukcí, kotvenou shora do monolitické části ohradní zdi. Na ocelové konstrukci bude nataženo žiletkové pletivo vel. ok 75x150mm, výšky 1200mm. Shora a z bočních stran bude konstrukce olemována Bruno válcem </w:t>
      </w:r>
      <w:r>
        <w:rPr>
          <w:rFonts w:ascii="Cambria Math" w:hAnsi="Cambria Math"/>
        </w:rPr>
        <w:t>∅</w:t>
      </w:r>
      <w:r>
        <w:t>7</w:t>
      </w:r>
      <w:r w:rsidRPr="004F549D">
        <w:t>00 a</w:t>
      </w:r>
      <w:r>
        <w:t xml:space="preserve"> </w:t>
      </w:r>
      <w:r>
        <w:rPr>
          <w:rFonts w:ascii="Cambria Math" w:hAnsi="Cambria Math"/>
        </w:rPr>
        <w:t>∅</w:t>
      </w:r>
      <w:r w:rsidRPr="004F549D">
        <w:t>600mm</w:t>
      </w:r>
      <w:r>
        <w:t>.</w:t>
      </w:r>
    </w:p>
    <w:p w:rsidR="0026259B" w:rsidRDefault="0026259B" w:rsidP="0026259B">
      <w:pPr>
        <w:pStyle w:val="Normlntz0"/>
      </w:pPr>
    </w:p>
    <w:p w:rsidR="0026259B" w:rsidRPr="002D02A9" w:rsidRDefault="0026259B" w:rsidP="0026259B">
      <w:pPr>
        <w:pStyle w:val="Normlntz0"/>
        <w:rPr>
          <w:b/>
        </w:rPr>
      </w:pPr>
      <w:r w:rsidRPr="002D02A9">
        <w:rPr>
          <w:b/>
        </w:rPr>
        <w:t>Vnitřní drátěné oplocení</w:t>
      </w:r>
    </w:p>
    <w:p w:rsidR="0026259B" w:rsidRDefault="0026259B" w:rsidP="0026259B">
      <w:pPr>
        <w:pStyle w:val="Normlntz0"/>
      </w:pPr>
      <w:r>
        <w:t xml:space="preserve">Nové vnitřní oplocení bude od nové ohradní zdi odsazeno 5m směrem dovnitř. Oplocení je navrženo z ocelových </w:t>
      </w:r>
      <w:proofErr w:type="spellStart"/>
      <w:r>
        <w:t>poplastovaných</w:t>
      </w:r>
      <w:proofErr w:type="spellEnd"/>
      <w:r>
        <w:t xml:space="preserve"> sloupků </w:t>
      </w:r>
      <w:r>
        <w:rPr>
          <w:rFonts w:ascii="Cambria Math" w:hAnsi="Cambria Math"/>
        </w:rPr>
        <w:t>∅</w:t>
      </w:r>
      <w:r>
        <w:t xml:space="preserve">89x4mm délky 3,7m nad terén. Sloupky jsou zakončeny </w:t>
      </w:r>
      <w:proofErr w:type="spellStart"/>
      <w:r>
        <w:t>bavoletem</w:t>
      </w:r>
      <w:proofErr w:type="spellEnd"/>
      <w:r>
        <w:t xml:space="preserve"> pro uložení a kotvení dvou řad Bruno válce </w:t>
      </w:r>
      <w:r>
        <w:rPr>
          <w:rFonts w:ascii="Cambria Math" w:hAnsi="Cambria Math"/>
        </w:rPr>
        <w:t>∅</w:t>
      </w:r>
      <w:r>
        <w:t xml:space="preserve">700 a </w:t>
      </w:r>
      <w:r>
        <w:rPr>
          <w:rFonts w:ascii="Cambria Math" w:hAnsi="Cambria Math"/>
        </w:rPr>
        <w:t>∅</w:t>
      </w:r>
      <w:r>
        <w:t xml:space="preserve">600mm po celém obvodu. U vstupních koridorů jsou sloupky </w:t>
      </w:r>
      <w:r>
        <w:rPr>
          <w:rFonts w:ascii="Cambria Math" w:hAnsi="Cambria Math"/>
        </w:rPr>
        <w:t>∅</w:t>
      </w:r>
      <w:r>
        <w:t xml:space="preserve">60x3mm, délky 2,7m nad terén. </w:t>
      </w:r>
    </w:p>
    <w:p w:rsidR="0026259B" w:rsidRDefault="0026259B" w:rsidP="0026259B">
      <w:pPr>
        <w:pStyle w:val="Normlntz0"/>
      </w:pPr>
      <w:r>
        <w:t xml:space="preserve">Sloupky oplocení jsou  osazeny převážně po 2500mm do betonových základových patek (pouze v krajních polích je délka pole upravena). Sloupky jsou opatřeny držáky pro </w:t>
      </w:r>
      <w:proofErr w:type="spellStart"/>
      <w:r>
        <w:t>podhrabové</w:t>
      </w:r>
      <w:proofErr w:type="spellEnd"/>
      <w:r>
        <w:t xml:space="preserve"> desky š.100mm a výšky 500mm. </w:t>
      </w:r>
      <w:proofErr w:type="spellStart"/>
      <w:r>
        <w:t>Podhrabové</w:t>
      </w:r>
      <w:proofErr w:type="spellEnd"/>
      <w:r>
        <w:t xml:space="preserve"> desky budou uloženy do betonového lože tak, aby vystupovaly nad terénem 150mm. K </w:t>
      </w:r>
      <w:proofErr w:type="spellStart"/>
      <w:r>
        <w:t>podhrabovým</w:t>
      </w:r>
      <w:proofErr w:type="spellEnd"/>
      <w:r>
        <w:t xml:space="preserve"> deskám bude kotven spodní napínací drát pro pletivo a to po 500mm – tzn. 4 ks v jednom poli. </w:t>
      </w:r>
    </w:p>
    <w:p w:rsidR="0026259B" w:rsidRDefault="0026259B" w:rsidP="0026259B">
      <w:pPr>
        <w:pStyle w:val="Normlntz0"/>
      </w:pPr>
      <w:r>
        <w:t xml:space="preserve">Pletivo je navrženo svařované, </w:t>
      </w:r>
      <w:proofErr w:type="spellStart"/>
      <w:r>
        <w:t>poplastované</w:t>
      </w:r>
      <w:proofErr w:type="spellEnd"/>
      <w:r>
        <w:t xml:space="preserve">, </w:t>
      </w:r>
      <w:proofErr w:type="spellStart"/>
      <w:r>
        <w:t>tl</w:t>
      </w:r>
      <w:proofErr w:type="spellEnd"/>
      <w:r>
        <w:t xml:space="preserve">. drátu bez </w:t>
      </w:r>
      <w:proofErr w:type="spellStart"/>
      <w:r>
        <w:t>poplastu</w:t>
      </w:r>
      <w:proofErr w:type="spellEnd"/>
      <w:r>
        <w:t xml:space="preserve"> </w:t>
      </w:r>
      <w:r>
        <w:rPr>
          <w:rFonts w:ascii="Cambria Math" w:hAnsi="Cambria Math"/>
        </w:rPr>
        <w:t>∅</w:t>
      </w:r>
      <w:r>
        <w:t xml:space="preserve"> 3mm, vel. ok 50x50mm. Výška pletiva 3,5m (složeno ze dvou pásů 2+1,5m), v koridorech je výška pletiva 2,5m.</w:t>
      </w:r>
      <w:r w:rsidR="00195CFF">
        <w:t xml:space="preserve"> Jednotlivé pásy pletiva (2+1,5m) se budou překrývat 5cm se společným napínacím drátem.</w:t>
      </w:r>
    </w:p>
    <w:p w:rsidR="0026259B" w:rsidRDefault="0026259B" w:rsidP="0026259B">
      <w:pPr>
        <w:pStyle w:val="Normlntz0"/>
      </w:pPr>
      <w:r>
        <w:t>V oplocení budou osazeny dvě branky do naváděcích koridorů a po dvou brankách v každém koridoru směrem do zakázaného pásma.</w:t>
      </w:r>
    </w:p>
    <w:p w:rsidR="0026259B" w:rsidRDefault="0026259B" w:rsidP="0026259B">
      <w:pPr>
        <w:pStyle w:val="Normlntz0"/>
      </w:pPr>
      <w:r>
        <w:t xml:space="preserve">U stávajícího vjezdového koše bude drátěné oplocení propojeno pletivem kotveným k ocelovým konzolám. Konzoly budou kotveny ke stávající konstrukci střechy. Na konzolách bude svařované žiletkové pletivo, stejně jako u propojení ohradní zdi. Celá konstrukce bude olemována Bruno válci </w:t>
      </w:r>
      <w:r>
        <w:rPr>
          <w:rFonts w:ascii="Cambria Math" w:hAnsi="Cambria Math"/>
        </w:rPr>
        <w:t>∅</w:t>
      </w:r>
      <w:r>
        <w:t xml:space="preserve">700, </w:t>
      </w:r>
      <w:r>
        <w:rPr>
          <w:rFonts w:ascii="Cambria Math" w:hAnsi="Cambria Math"/>
        </w:rPr>
        <w:t>∅</w:t>
      </w:r>
      <w:r>
        <w:t xml:space="preserve">450 a </w:t>
      </w:r>
      <w:r>
        <w:rPr>
          <w:rFonts w:ascii="Cambria Math" w:hAnsi="Cambria Math"/>
        </w:rPr>
        <w:t>∅</w:t>
      </w:r>
      <w:r>
        <w:t>600mm.</w:t>
      </w:r>
    </w:p>
    <w:p w:rsidR="0026259B" w:rsidRDefault="0026259B" w:rsidP="0026259B">
      <w:pPr>
        <w:pStyle w:val="Normlntz0"/>
      </w:pPr>
      <w:r>
        <w:t xml:space="preserve">Pro montáž konzol bude demontována část opláštění atiky a po provedení kotvení konzol bude atika znovu </w:t>
      </w:r>
      <w:proofErr w:type="spellStart"/>
      <w:r>
        <w:t>opláštěna</w:t>
      </w:r>
      <w:proofErr w:type="spellEnd"/>
      <w:r>
        <w:t xml:space="preserve"> trapézovým plechem. Atika bude shora opatřena novým lemováním </w:t>
      </w:r>
    </w:p>
    <w:p w:rsidR="0026259B" w:rsidRDefault="0026259B" w:rsidP="0026259B">
      <w:pPr>
        <w:pStyle w:val="Normlntz0"/>
      </w:pPr>
      <w:r>
        <w:t xml:space="preserve">z pozinkovaného plechu. </w:t>
      </w:r>
    </w:p>
    <w:p w:rsidR="0026259B" w:rsidRPr="002D02A9" w:rsidRDefault="0026259B" w:rsidP="0026259B">
      <w:pPr>
        <w:pStyle w:val="Normlntz0"/>
      </w:pPr>
    </w:p>
    <w:p w:rsidR="0026259B" w:rsidRPr="000654EE" w:rsidRDefault="0026259B" w:rsidP="0026259B">
      <w:pPr>
        <w:pStyle w:val="Normlntz0"/>
        <w:rPr>
          <w:b/>
        </w:rPr>
      </w:pPr>
      <w:proofErr w:type="spellStart"/>
      <w:r w:rsidRPr="000654EE">
        <w:rPr>
          <w:b/>
        </w:rPr>
        <w:t>Pochůzné</w:t>
      </w:r>
      <w:proofErr w:type="spellEnd"/>
      <w:r w:rsidRPr="000654EE">
        <w:rPr>
          <w:b/>
        </w:rPr>
        <w:t xml:space="preserve"> chodníky</w:t>
      </w:r>
    </w:p>
    <w:p w:rsidR="0026259B" w:rsidRPr="00306AED" w:rsidRDefault="0026259B" w:rsidP="0026259B">
      <w:pPr>
        <w:pStyle w:val="Normlntz0"/>
      </w:pPr>
      <w:r w:rsidRPr="00306AED">
        <w:t xml:space="preserve">Z vnější strany ohradní zdi bude po celém obvodu provedena </w:t>
      </w:r>
      <w:proofErr w:type="spellStart"/>
      <w:r w:rsidRPr="00306AED">
        <w:t>pochůzná</w:t>
      </w:r>
      <w:proofErr w:type="spellEnd"/>
      <w:r w:rsidRPr="00306AED">
        <w:t xml:space="preserve"> komunikace </w:t>
      </w:r>
      <w:proofErr w:type="spellStart"/>
      <w:r w:rsidRPr="00306AED">
        <w:t>š</w:t>
      </w:r>
      <w:proofErr w:type="spellEnd"/>
      <w:r w:rsidRPr="00306AED">
        <w:t xml:space="preserve">. 1,0, olemovaná chodníkovým obrubníkem. Komunikace bude provedena se zámkové dlažby </w:t>
      </w:r>
      <w:proofErr w:type="spellStart"/>
      <w:r w:rsidRPr="00306AED">
        <w:t>tl</w:t>
      </w:r>
      <w:proofErr w:type="spellEnd"/>
      <w:r w:rsidRPr="00306AED">
        <w:t>. 60mm. Obrubník osazen do betonového lože. U vstupních koridorů napojit na stávající vnější komunikace.</w:t>
      </w:r>
    </w:p>
    <w:p w:rsidR="0026259B" w:rsidRDefault="0026259B" w:rsidP="0026259B">
      <w:pPr>
        <w:pStyle w:val="Normlntz0"/>
        <w:rPr>
          <w:rFonts w:cs="Arial"/>
        </w:rPr>
      </w:pPr>
      <w:r w:rsidRPr="00306AED">
        <w:rPr>
          <w:rFonts w:cs="Arial"/>
        </w:rPr>
        <w:t xml:space="preserve">Z vnitřní strany drátěného oplocení bude provedena rovněž </w:t>
      </w:r>
      <w:proofErr w:type="spellStart"/>
      <w:r w:rsidRPr="00306AED">
        <w:rPr>
          <w:rFonts w:cs="Arial"/>
        </w:rPr>
        <w:t>pochůzná</w:t>
      </w:r>
      <w:proofErr w:type="spellEnd"/>
      <w:r w:rsidRPr="00306AED">
        <w:rPr>
          <w:rFonts w:cs="Arial"/>
        </w:rPr>
        <w:t xml:space="preserve"> komunikace </w:t>
      </w:r>
      <w:proofErr w:type="spellStart"/>
      <w:r w:rsidRPr="00306AED">
        <w:rPr>
          <w:rFonts w:cs="Arial"/>
        </w:rPr>
        <w:t>š</w:t>
      </w:r>
      <w:proofErr w:type="spellEnd"/>
      <w:r w:rsidRPr="00306AED">
        <w:rPr>
          <w:rFonts w:cs="Arial"/>
        </w:rPr>
        <w:t>. 1,0m, olemovaná zahradním obrubníkem. Uložení dlažby stejné jako u venkovní komunikace.</w:t>
      </w:r>
    </w:p>
    <w:p w:rsidR="0026259B" w:rsidRPr="00B51A22" w:rsidRDefault="0026259B" w:rsidP="0026259B">
      <w:pPr>
        <w:pStyle w:val="Normlntz0"/>
        <w:rPr>
          <w:rFonts w:cs="Arial"/>
        </w:rPr>
      </w:pPr>
      <w:r>
        <w:rPr>
          <w:rFonts w:cs="Arial"/>
        </w:rPr>
        <w:t xml:space="preserve">Zakázané pásmo mezi novou betonovou ohradní zdí a vnitřním oplocením bude v celé šířce 5m vysypáno pískem na výšku 200mm. Písek bude uložena na </w:t>
      </w:r>
      <w:proofErr w:type="spellStart"/>
      <w:r>
        <w:rPr>
          <w:rFonts w:cs="Arial"/>
        </w:rPr>
        <w:t>geotextílie</w:t>
      </w:r>
      <w:proofErr w:type="spellEnd"/>
      <w:r>
        <w:rPr>
          <w:rFonts w:cs="Arial"/>
        </w:rPr>
        <w:t xml:space="preserve">. </w:t>
      </w:r>
    </w:p>
    <w:p w:rsidR="0026259B" w:rsidRPr="00B51A22" w:rsidRDefault="0026259B" w:rsidP="0026259B">
      <w:pPr>
        <w:pStyle w:val="Normlntz0"/>
        <w:rPr>
          <w:rFonts w:cs="Arial"/>
        </w:rPr>
      </w:pPr>
      <w:r>
        <w:rPr>
          <w:rFonts w:cs="Arial"/>
        </w:rPr>
        <w:t xml:space="preserve">  </w:t>
      </w:r>
    </w:p>
    <w:p w:rsidR="0026259B" w:rsidRPr="000654EE" w:rsidRDefault="0026259B" w:rsidP="0026259B">
      <w:pPr>
        <w:pStyle w:val="Normlntz0"/>
        <w:rPr>
          <w:b/>
        </w:rPr>
      </w:pPr>
      <w:r w:rsidRPr="000654EE">
        <w:rPr>
          <w:b/>
        </w:rPr>
        <w:t>Úpravy povrchů</w:t>
      </w:r>
    </w:p>
    <w:p w:rsidR="0026259B" w:rsidRDefault="0026259B" w:rsidP="0026259B">
      <w:pPr>
        <w:pStyle w:val="Normlntz0"/>
      </w:pPr>
      <w:r w:rsidRPr="00306AED">
        <w:t>Prefabrikovaná ohradní zeď a dobetonování monolitických částí zdi jsou navrženy z pohledového betonu, vnitřní drátěné oplocení je z </w:t>
      </w:r>
      <w:proofErr w:type="spellStart"/>
      <w:r w:rsidRPr="00306AED">
        <w:t>poplastovaných</w:t>
      </w:r>
      <w:proofErr w:type="spellEnd"/>
      <w:r w:rsidRPr="00306AED">
        <w:t xml:space="preserve"> popř. pozinkovaných prvků. Z těchto důvodů nebudou žádné úpravy povrchů prováděny.</w:t>
      </w:r>
    </w:p>
    <w:p w:rsidR="0026259B" w:rsidRPr="00B51A22" w:rsidRDefault="0026259B" w:rsidP="0026259B">
      <w:pPr>
        <w:pStyle w:val="Normlntz0"/>
      </w:pPr>
    </w:p>
    <w:p w:rsidR="0026259B" w:rsidRPr="008F3294" w:rsidRDefault="0026259B" w:rsidP="0026259B">
      <w:pPr>
        <w:pStyle w:val="Normlntz0"/>
      </w:pPr>
      <w:r w:rsidRPr="008F3294">
        <w:rPr>
          <w:b/>
          <w:bCs/>
        </w:rPr>
        <w:t>Výplně otvorů</w:t>
      </w:r>
      <w:r w:rsidRPr="008F3294">
        <w:t xml:space="preserve"> </w:t>
      </w:r>
    </w:p>
    <w:p w:rsidR="0026259B" w:rsidRPr="008F3294" w:rsidRDefault="0026259B" w:rsidP="0026259B">
      <w:pPr>
        <w:pStyle w:val="Normlntz0"/>
      </w:pPr>
      <w:r w:rsidRPr="008F3294">
        <w:t xml:space="preserve">V ohradní zdi jsou osazeny dvoje plnostěnné ocelové branky kotvené k prefabrikovaným dílům. Ve vnitřním oplocení jsou osazeny v místech naváděcích koridorů branky z ocelových trubek s pletivem.  </w:t>
      </w:r>
    </w:p>
    <w:p w:rsidR="007861B9" w:rsidRPr="00283541" w:rsidRDefault="007861B9" w:rsidP="00283541">
      <w:pPr>
        <w:pStyle w:val="Normlntz"/>
        <w:rPr>
          <w:rFonts w:ascii="Arial Narrow" w:hAnsi="Arial Narrow"/>
        </w:rPr>
      </w:pPr>
    </w:p>
    <w:p w:rsidR="004C46A2" w:rsidRPr="004C46A2" w:rsidRDefault="004C46A2" w:rsidP="00C40996">
      <w:pPr>
        <w:pStyle w:val="Normlntz"/>
        <w:spacing w:before="0"/>
        <w:outlineLvl w:val="0"/>
        <w:rPr>
          <w:rFonts w:ascii="Arial Narrow" w:hAnsi="Arial Narrow"/>
          <w:b/>
          <w:bCs/>
          <w:u w:val="single"/>
        </w:rPr>
      </w:pPr>
      <w:r w:rsidRPr="004C46A2">
        <w:rPr>
          <w:rFonts w:ascii="Arial Narrow" w:hAnsi="Arial Narrow"/>
          <w:b/>
          <w:bCs/>
          <w:u w:val="single"/>
        </w:rPr>
        <w:t>Slaboproudé rozvody</w:t>
      </w:r>
    </w:p>
    <w:p w:rsidR="004C46A2" w:rsidRPr="004C46A2" w:rsidRDefault="004C46A2" w:rsidP="004C46A2">
      <w:pPr>
        <w:spacing w:before="120"/>
        <w:rPr>
          <w:rFonts w:ascii="Arial Narrow" w:hAnsi="Arial Narrow" w:cs="Arial"/>
          <w:szCs w:val="24"/>
        </w:rPr>
      </w:pPr>
      <w:r w:rsidRPr="004C46A2">
        <w:rPr>
          <w:rFonts w:ascii="Arial Narrow" w:hAnsi="Arial Narrow" w:cs="Arial"/>
          <w:szCs w:val="24"/>
        </w:rPr>
        <w:t>V uvedeném areálu jsou navrženy technologie slaboproudých rozvodů v následujícím rozsahu:</w:t>
      </w:r>
    </w:p>
    <w:p w:rsidR="0072048B" w:rsidRDefault="0072048B" w:rsidP="004C46A2">
      <w:pPr>
        <w:rPr>
          <w:rFonts w:ascii="Arial Narrow" w:hAnsi="Arial Narrow" w:cs="Arial"/>
          <w:b/>
          <w:bCs/>
          <w:szCs w:val="24"/>
        </w:rPr>
      </w:pPr>
    </w:p>
    <w:p w:rsidR="004C46A2" w:rsidRPr="00287998" w:rsidRDefault="004C46A2" w:rsidP="00C40996">
      <w:pPr>
        <w:outlineLvl w:val="0"/>
        <w:rPr>
          <w:rFonts w:ascii="Arial Narrow" w:hAnsi="Arial Narrow" w:cs="Arial"/>
          <w:b/>
          <w:bCs/>
          <w:szCs w:val="24"/>
        </w:rPr>
      </w:pPr>
      <w:r w:rsidRPr="00287998">
        <w:rPr>
          <w:rFonts w:ascii="Arial Narrow" w:hAnsi="Arial Narrow" w:cs="Arial"/>
          <w:b/>
          <w:bCs/>
          <w:szCs w:val="24"/>
        </w:rPr>
        <w:t>Řídící systém</w:t>
      </w:r>
      <w:r w:rsidR="006E4B15">
        <w:rPr>
          <w:rFonts w:ascii="Arial Narrow" w:hAnsi="Arial Narrow" w:cs="Arial"/>
          <w:b/>
          <w:bCs/>
          <w:szCs w:val="24"/>
        </w:rPr>
        <w:t xml:space="preserve"> (PCO)</w:t>
      </w:r>
    </w:p>
    <w:p w:rsidR="006E4B15" w:rsidRDefault="004C46A2" w:rsidP="004C46A2">
      <w:pPr>
        <w:spacing w:before="120"/>
        <w:rPr>
          <w:rFonts w:ascii="Arial Narrow" w:hAnsi="Arial Narrow" w:cs="Arial"/>
          <w:szCs w:val="24"/>
        </w:rPr>
      </w:pPr>
      <w:r w:rsidRPr="006E4B15">
        <w:rPr>
          <w:rFonts w:ascii="Arial Narrow" w:hAnsi="Arial Narrow" w:cs="Arial"/>
          <w:szCs w:val="24"/>
        </w:rPr>
        <w:t xml:space="preserve">Poplachové systémy budou integrovány do jednoho nadstavbového </w:t>
      </w:r>
      <w:r w:rsidR="00537A0E" w:rsidRPr="00537A0E">
        <w:rPr>
          <w:rFonts w:ascii="Arial Narrow" w:hAnsi="Arial Narrow" w:cs="Arial"/>
          <w:szCs w:val="24"/>
        </w:rPr>
        <w:t>vizualizační</w:t>
      </w:r>
      <w:r w:rsidR="00537A0E">
        <w:rPr>
          <w:rFonts w:ascii="Arial Narrow" w:hAnsi="Arial Narrow" w:cs="Arial"/>
          <w:szCs w:val="24"/>
        </w:rPr>
        <w:t>ho</w:t>
      </w:r>
      <w:r w:rsidR="00537A0E" w:rsidRPr="006E4B15">
        <w:rPr>
          <w:rFonts w:ascii="Arial Narrow" w:hAnsi="Arial Narrow" w:cs="Arial"/>
          <w:szCs w:val="24"/>
        </w:rPr>
        <w:t xml:space="preserve"> </w:t>
      </w:r>
      <w:r w:rsidRPr="006E4B15">
        <w:rPr>
          <w:rFonts w:ascii="Arial Narrow" w:hAnsi="Arial Narrow" w:cs="Arial"/>
          <w:szCs w:val="24"/>
        </w:rPr>
        <w:t xml:space="preserve">řídícího systému </w:t>
      </w:r>
      <w:r w:rsidR="006E4B15">
        <w:rPr>
          <w:rFonts w:ascii="Arial Narrow" w:hAnsi="Arial Narrow" w:cs="Arial"/>
          <w:szCs w:val="24"/>
        </w:rPr>
        <w:t xml:space="preserve">PCO, </w:t>
      </w:r>
      <w:r w:rsidRPr="006E4B15">
        <w:rPr>
          <w:rFonts w:ascii="Arial Narrow" w:hAnsi="Arial Narrow" w:cs="Arial"/>
          <w:szCs w:val="24"/>
        </w:rPr>
        <w:t>a události budou zapisovány do společného deníku událostí včetně signalizace na operačním středisku. U poplachového zabezpečovacího systému bude umožněn zápis a zobrazení událostí (rozepnutí smyčky) i při nestřeženém stavu systému. V případě poruchy nadstavbového systému budou jednotlivé technologie n</w:t>
      </w:r>
      <w:r w:rsidR="0072048B" w:rsidRPr="006E4B15">
        <w:rPr>
          <w:rFonts w:ascii="Arial Narrow" w:hAnsi="Arial Narrow" w:cs="Arial"/>
          <w:szCs w:val="24"/>
        </w:rPr>
        <w:t xml:space="preserve">adále funkční. Současně musí a </w:t>
      </w:r>
      <w:r w:rsidRPr="006E4B15">
        <w:rPr>
          <w:rFonts w:ascii="Arial Narrow" w:hAnsi="Arial Narrow" w:cs="Arial"/>
          <w:szCs w:val="24"/>
        </w:rPr>
        <w:t xml:space="preserve">bude splněna podmínka, že porucha jednoho systému nebude ovlivňovat základní </w:t>
      </w:r>
      <w:r w:rsidR="0072048B" w:rsidRPr="006E4B15">
        <w:rPr>
          <w:rFonts w:ascii="Arial Narrow" w:hAnsi="Arial Narrow" w:cs="Arial"/>
          <w:szCs w:val="24"/>
        </w:rPr>
        <w:t>f</w:t>
      </w:r>
      <w:r w:rsidRPr="006E4B15">
        <w:rPr>
          <w:rFonts w:ascii="Arial Narrow" w:hAnsi="Arial Narrow" w:cs="Arial"/>
          <w:szCs w:val="24"/>
        </w:rPr>
        <w:t>unkce ostatních systémů.</w:t>
      </w:r>
      <w:ins w:id="0" w:author="Veiner Zdeněk Ing." w:date="2015-01-28T09:55:00Z">
        <w:r w:rsidRPr="006E4B15">
          <w:rPr>
            <w:rFonts w:ascii="Arial Narrow" w:hAnsi="Arial Narrow" w:cs="Arial"/>
            <w:szCs w:val="24"/>
          </w:rPr>
          <w:t xml:space="preserve"> </w:t>
        </w:r>
      </w:ins>
    </w:p>
    <w:p w:rsidR="006E4B15" w:rsidRDefault="006E4B15" w:rsidP="006E4B15">
      <w:pPr>
        <w:spacing w:before="120"/>
        <w:rPr>
          <w:rFonts w:ascii="Arial Narrow" w:hAnsi="Arial Narrow" w:cs="Arial"/>
          <w:szCs w:val="24"/>
        </w:rPr>
      </w:pPr>
      <w:r w:rsidRPr="006E4B15">
        <w:rPr>
          <w:rFonts w:ascii="Arial Narrow" w:hAnsi="Arial Narrow" w:cs="Arial"/>
          <w:szCs w:val="24"/>
        </w:rPr>
        <w:t xml:space="preserve">Pro potřeby bezpečnostních slaboproudých systémů bude vybudovaná samostatná síť LAN. Do této sítě budou dle potřeby připojovány PC-klient a síťové prvky jednotlivých systémů. Síťové propojení bude provedeno </w:t>
      </w:r>
      <w:r>
        <w:rPr>
          <w:rFonts w:ascii="Arial Narrow" w:hAnsi="Arial Narrow" w:cs="Arial"/>
          <w:szCs w:val="24"/>
        </w:rPr>
        <w:t>metalic</w:t>
      </w:r>
      <w:r w:rsidRPr="006E4B15">
        <w:rPr>
          <w:rFonts w:ascii="Arial Narrow" w:hAnsi="Arial Narrow" w:cs="Arial"/>
          <w:szCs w:val="24"/>
        </w:rPr>
        <w:t>kými kabely.</w:t>
      </w:r>
      <w:r w:rsidR="00BB116E">
        <w:rPr>
          <w:rFonts w:ascii="Arial Narrow" w:hAnsi="Arial Narrow" w:cs="Arial"/>
          <w:szCs w:val="24"/>
        </w:rPr>
        <w:t xml:space="preserve"> Vzdálený přístup nebude možný.</w:t>
      </w:r>
    </w:p>
    <w:p w:rsidR="008E0062" w:rsidRPr="008E0062" w:rsidRDefault="008E0062" w:rsidP="008E0062">
      <w:pPr>
        <w:spacing w:before="120"/>
        <w:rPr>
          <w:rFonts w:ascii="Arial Narrow" w:hAnsi="Arial Narrow" w:cs="Arial"/>
          <w:szCs w:val="24"/>
        </w:rPr>
      </w:pPr>
      <w:r w:rsidRPr="008E0062">
        <w:rPr>
          <w:rFonts w:ascii="Arial Narrow" w:hAnsi="Arial Narrow" w:cs="Arial"/>
          <w:szCs w:val="24"/>
        </w:rPr>
        <w:t>Pracoviště PCO je určeno k monitorování bezpečnostních technologií, instalovaných v objektu. PCO přináší výhody unifikovaného a centralizovaného monitorování stavu všech připojených zařízení ve střeženém objektu či objektech, tvořících zabezpečovací systém, ovládání systému, průběžný záznam událostí v systému, automatizaci činností prováděných obsluhou systému a další množství užitečných funkcí. Výše uvedené funkce spojuje základní vlastnost PCO - univerzální architektura otevřená širokému spektru zařízení nasazovaných v oblasti zabezpečení objektů, případně zařízením z jiných oborů techniky.</w:t>
      </w:r>
    </w:p>
    <w:p w:rsidR="008E0062" w:rsidRPr="008E0062" w:rsidRDefault="008E0062" w:rsidP="008E0062">
      <w:pPr>
        <w:spacing w:before="120"/>
        <w:rPr>
          <w:rFonts w:ascii="Arial Narrow" w:hAnsi="Arial Narrow" w:cs="Arial"/>
          <w:szCs w:val="24"/>
        </w:rPr>
      </w:pPr>
      <w:r w:rsidRPr="008E0062">
        <w:rPr>
          <w:rFonts w:ascii="Arial Narrow" w:hAnsi="Arial Narrow" w:cs="Arial"/>
          <w:szCs w:val="24"/>
        </w:rPr>
        <w:t xml:space="preserve">Na PCO budou svedeny veškeré poplachové a důležité provozní informace jednotlivých </w:t>
      </w:r>
      <w:proofErr w:type="spellStart"/>
      <w:r w:rsidRPr="008E0062">
        <w:rPr>
          <w:rFonts w:ascii="Arial Narrow" w:hAnsi="Arial Narrow" w:cs="Arial"/>
          <w:szCs w:val="24"/>
        </w:rPr>
        <w:t>bezp</w:t>
      </w:r>
      <w:proofErr w:type="spellEnd"/>
      <w:r w:rsidRPr="008E0062">
        <w:rPr>
          <w:rFonts w:ascii="Arial Narrow" w:hAnsi="Arial Narrow" w:cs="Arial"/>
          <w:szCs w:val="24"/>
        </w:rPr>
        <w:t xml:space="preserve">. systémů. Veškerá data, přicházející na PCO jsou dělena do kategorií dle důležitosti a charakteru (poplachové události, technologické poruchy, provozní informace, stavy systémů atd.). Operátor prostřednictvím programu klient došlé události vyhodnocuje a odbavuje je. PC se SW klient lze rozmístit dle potřeby. Veškeré došlé události a reakce operátora, včetně časových údajů budou ukládány na HDD. To umožní </w:t>
      </w:r>
      <w:r w:rsidRPr="008E0062">
        <w:rPr>
          <w:rFonts w:ascii="Arial Narrow" w:hAnsi="Arial Narrow" w:cs="Arial"/>
          <w:szCs w:val="24"/>
        </w:rPr>
        <w:lastRenderedPageBreak/>
        <w:t>zpětnou analýzu průběhu události a vyhodnocení reakce obsluhy. Z pracoviště operátora bude také možné, dle oprávnění, prostřednictvím PCO ovládat důležité funkce některých technologií – ovládat podsystémy PZTS</w:t>
      </w:r>
      <w:r>
        <w:rPr>
          <w:rFonts w:ascii="Arial Narrow" w:hAnsi="Arial Narrow" w:cs="Arial"/>
          <w:szCs w:val="24"/>
        </w:rPr>
        <w:t xml:space="preserve"> a</w:t>
      </w:r>
      <w:r w:rsidRPr="008E0062">
        <w:rPr>
          <w:rFonts w:ascii="Arial Narrow" w:hAnsi="Arial Narrow" w:cs="Arial"/>
          <w:szCs w:val="24"/>
        </w:rPr>
        <w:t xml:space="preserve"> </w:t>
      </w:r>
      <w:r>
        <w:rPr>
          <w:rFonts w:ascii="Arial Narrow" w:hAnsi="Arial Narrow" w:cs="Arial"/>
          <w:szCs w:val="24"/>
        </w:rPr>
        <w:t xml:space="preserve">PDS, </w:t>
      </w:r>
      <w:r w:rsidRPr="008E0062">
        <w:rPr>
          <w:rFonts w:ascii="Arial Narrow" w:hAnsi="Arial Narrow" w:cs="Arial"/>
          <w:szCs w:val="24"/>
        </w:rPr>
        <w:t xml:space="preserve">odbavovat poplachy na technologiích atd. </w:t>
      </w:r>
    </w:p>
    <w:p w:rsidR="002346B9" w:rsidRDefault="008E0062" w:rsidP="008E0062">
      <w:pPr>
        <w:spacing w:before="120"/>
        <w:rPr>
          <w:rFonts w:ascii="Arial Narrow" w:hAnsi="Arial Narrow" w:cs="Arial"/>
          <w:szCs w:val="24"/>
        </w:rPr>
      </w:pPr>
      <w:r w:rsidRPr="008E0062">
        <w:rPr>
          <w:rFonts w:ascii="Arial Narrow" w:hAnsi="Arial Narrow" w:cs="Arial"/>
          <w:szCs w:val="24"/>
        </w:rPr>
        <w:t>PC PCO – server bude umístěn v</w:t>
      </w:r>
      <w:r>
        <w:rPr>
          <w:rFonts w:ascii="Arial Narrow" w:hAnsi="Arial Narrow" w:cs="Arial"/>
          <w:szCs w:val="24"/>
        </w:rPr>
        <w:t xml:space="preserve"> datovém rozvaděči </w:t>
      </w:r>
      <w:r w:rsidR="00DC001A" w:rsidRPr="00DC001A">
        <w:rPr>
          <w:rFonts w:ascii="Arial Narrow" w:hAnsi="Arial Narrow" w:cs="Arial"/>
          <w:szCs w:val="24"/>
        </w:rPr>
        <w:t xml:space="preserve">RD.B07.3 </w:t>
      </w:r>
      <w:r>
        <w:rPr>
          <w:rFonts w:ascii="Arial Narrow" w:hAnsi="Arial Narrow" w:cs="Arial"/>
          <w:szCs w:val="24"/>
        </w:rPr>
        <w:t xml:space="preserve">v </w:t>
      </w:r>
      <w:r w:rsidRPr="008E0062">
        <w:rPr>
          <w:rFonts w:ascii="Arial Narrow" w:hAnsi="Arial Narrow" w:cs="Arial"/>
          <w:szCs w:val="24"/>
        </w:rPr>
        <w:t> </w:t>
      </w:r>
      <w:proofErr w:type="spellStart"/>
      <w:r w:rsidRPr="008E0062">
        <w:rPr>
          <w:rFonts w:ascii="Arial Narrow" w:hAnsi="Arial Narrow" w:cs="Arial"/>
          <w:szCs w:val="24"/>
        </w:rPr>
        <w:t>tech</w:t>
      </w:r>
      <w:proofErr w:type="spellEnd"/>
      <w:r w:rsidRPr="008E0062">
        <w:rPr>
          <w:rFonts w:ascii="Arial Narrow" w:hAnsi="Arial Narrow" w:cs="Arial"/>
          <w:szCs w:val="24"/>
        </w:rPr>
        <w:t>. místnosti operačního střediska</w:t>
      </w:r>
      <w:r>
        <w:rPr>
          <w:rFonts w:ascii="Arial Narrow" w:hAnsi="Arial Narrow" w:cs="Arial"/>
          <w:szCs w:val="24"/>
        </w:rPr>
        <w:t xml:space="preserve"> </w:t>
      </w:r>
      <w:r w:rsidR="007169D5">
        <w:rPr>
          <w:rFonts w:ascii="Arial Narrow" w:hAnsi="Arial Narrow" w:cs="Arial"/>
          <w:szCs w:val="24"/>
        </w:rPr>
        <w:t xml:space="preserve">(velín) </w:t>
      </w:r>
      <w:r>
        <w:rPr>
          <w:rFonts w:ascii="Arial Narrow" w:hAnsi="Arial Narrow" w:cs="Arial"/>
          <w:szCs w:val="24"/>
        </w:rPr>
        <w:t>v budově B7, 1.np m.č. 111</w:t>
      </w:r>
      <w:r w:rsidRPr="008E0062">
        <w:rPr>
          <w:rFonts w:ascii="Arial Narrow" w:hAnsi="Arial Narrow" w:cs="Arial"/>
          <w:szCs w:val="24"/>
        </w:rPr>
        <w:t xml:space="preserve">. </w:t>
      </w:r>
    </w:p>
    <w:p w:rsidR="002346B9" w:rsidRDefault="002346B9" w:rsidP="002346B9">
      <w:pPr>
        <w:spacing w:before="120"/>
        <w:rPr>
          <w:rFonts w:ascii="Arial Narrow" w:hAnsi="Arial Narrow" w:cs="Arial"/>
          <w:szCs w:val="24"/>
        </w:rPr>
      </w:pPr>
      <w:r w:rsidRPr="008E0062">
        <w:rPr>
          <w:rFonts w:ascii="Arial Narrow" w:hAnsi="Arial Narrow" w:cs="Arial"/>
          <w:szCs w:val="24"/>
        </w:rPr>
        <w:t xml:space="preserve">PC PCO – </w:t>
      </w:r>
      <w:r>
        <w:rPr>
          <w:rFonts w:ascii="Arial Narrow" w:hAnsi="Arial Narrow" w:cs="Arial"/>
          <w:szCs w:val="24"/>
        </w:rPr>
        <w:t>klient</w:t>
      </w:r>
      <w:r w:rsidRPr="008E0062">
        <w:rPr>
          <w:rFonts w:ascii="Arial Narrow" w:hAnsi="Arial Narrow" w:cs="Arial"/>
          <w:szCs w:val="24"/>
        </w:rPr>
        <w:t xml:space="preserve"> bude umístěn v</w:t>
      </w:r>
      <w:r>
        <w:rPr>
          <w:rFonts w:ascii="Arial Narrow" w:hAnsi="Arial Narrow" w:cs="Arial"/>
          <w:szCs w:val="24"/>
        </w:rPr>
        <w:t xml:space="preserve"> datovém rozvaděči v </w:t>
      </w:r>
      <w:r w:rsidRPr="008E0062">
        <w:rPr>
          <w:rFonts w:ascii="Arial Narrow" w:hAnsi="Arial Narrow" w:cs="Arial"/>
          <w:szCs w:val="24"/>
        </w:rPr>
        <w:t> </w:t>
      </w:r>
      <w:r w:rsidR="00DC001A" w:rsidRPr="00DC001A">
        <w:rPr>
          <w:rFonts w:ascii="Arial Narrow" w:hAnsi="Arial Narrow" w:cs="Arial"/>
          <w:szCs w:val="24"/>
        </w:rPr>
        <w:t xml:space="preserve">RD.B07.3 </w:t>
      </w:r>
      <w:proofErr w:type="spellStart"/>
      <w:r w:rsidRPr="008E0062">
        <w:rPr>
          <w:rFonts w:ascii="Arial Narrow" w:hAnsi="Arial Narrow" w:cs="Arial"/>
          <w:szCs w:val="24"/>
        </w:rPr>
        <w:t>tech</w:t>
      </w:r>
      <w:proofErr w:type="spellEnd"/>
      <w:r w:rsidRPr="008E0062">
        <w:rPr>
          <w:rFonts w:ascii="Arial Narrow" w:hAnsi="Arial Narrow" w:cs="Arial"/>
          <w:szCs w:val="24"/>
        </w:rPr>
        <w:t>. místnosti operačního střediska</w:t>
      </w:r>
      <w:r>
        <w:rPr>
          <w:rFonts w:ascii="Arial Narrow" w:hAnsi="Arial Narrow" w:cs="Arial"/>
          <w:szCs w:val="24"/>
        </w:rPr>
        <w:t xml:space="preserve"> (velín) v budově B7, 1.np m.č. 111</w:t>
      </w:r>
      <w:r w:rsidRPr="008E0062">
        <w:rPr>
          <w:rFonts w:ascii="Arial Narrow" w:hAnsi="Arial Narrow" w:cs="Arial"/>
          <w:szCs w:val="24"/>
        </w:rPr>
        <w:t xml:space="preserve">. </w:t>
      </w:r>
      <w:r>
        <w:rPr>
          <w:rFonts w:ascii="Arial Narrow" w:hAnsi="Arial Narrow" w:cs="Arial"/>
          <w:szCs w:val="24"/>
        </w:rPr>
        <w:t>Na pracovním stole technika referátu T a ZT bude umístěn 1 LCD panely 24", připojený na PC stanici společně s webovým klientem CCTV.</w:t>
      </w:r>
    </w:p>
    <w:p w:rsidR="008E0062" w:rsidRPr="00D010CC" w:rsidRDefault="008E0062" w:rsidP="008E0062">
      <w:pPr>
        <w:spacing w:before="120"/>
        <w:rPr>
          <w:rFonts w:ascii="Arial Narrow" w:hAnsi="Arial Narrow" w:cs="Arial"/>
          <w:szCs w:val="24"/>
        </w:rPr>
      </w:pPr>
      <w:r w:rsidRPr="008E0062">
        <w:rPr>
          <w:rFonts w:ascii="Arial Narrow" w:hAnsi="Arial Narrow" w:cs="Arial"/>
          <w:szCs w:val="24"/>
        </w:rPr>
        <w:t>PC PCO - klient bud</w:t>
      </w:r>
      <w:r w:rsidR="005B265D">
        <w:rPr>
          <w:rFonts w:ascii="Arial Narrow" w:hAnsi="Arial Narrow" w:cs="Arial"/>
          <w:szCs w:val="24"/>
        </w:rPr>
        <w:t>e</w:t>
      </w:r>
      <w:r w:rsidRPr="008E0062">
        <w:rPr>
          <w:rFonts w:ascii="Arial Narrow" w:hAnsi="Arial Narrow" w:cs="Arial"/>
          <w:szCs w:val="24"/>
        </w:rPr>
        <w:t xml:space="preserve"> </w:t>
      </w:r>
      <w:r w:rsidR="007861B9">
        <w:rPr>
          <w:rFonts w:ascii="Arial Narrow" w:hAnsi="Arial Narrow" w:cs="Arial"/>
          <w:szCs w:val="24"/>
        </w:rPr>
        <w:t>u</w:t>
      </w:r>
      <w:r w:rsidRPr="008E0062">
        <w:rPr>
          <w:rFonts w:ascii="Arial Narrow" w:hAnsi="Arial Narrow" w:cs="Arial"/>
          <w:szCs w:val="24"/>
        </w:rPr>
        <w:t xml:space="preserve">místěn </w:t>
      </w:r>
      <w:r w:rsidRPr="00720D6F">
        <w:rPr>
          <w:rFonts w:ascii="Arial Narrow" w:hAnsi="Arial Narrow" w:cs="Arial"/>
          <w:szCs w:val="24"/>
        </w:rPr>
        <w:t>na operačním středisku v budově B7, 1.np m.č. 109</w:t>
      </w:r>
      <w:r w:rsidR="005B265D">
        <w:rPr>
          <w:rFonts w:ascii="Arial Narrow" w:hAnsi="Arial Narrow" w:cs="Arial"/>
          <w:szCs w:val="24"/>
        </w:rPr>
        <w:t>.</w:t>
      </w:r>
      <w:r w:rsidR="002346B9">
        <w:rPr>
          <w:rFonts w:ascii="Arial Narrow" w:hAnsi="Arial Narrow" w:cs="Arial"/>
          <w:szCs w:val="24"/>
        </w:rPr>
        <w:t xml:space="preserve"> </w:t>
      </w:r>
      <w:r w:rsidR="007861B9">
        <w:rPr>
          <w:rFonts w:ascii="Arial Narrow" w:hAnsi="Arial Narrow" w:cs="Arial"/>
          <w:szCs w:val="24"/>
        </w:rPr>
        <w:t>Pro operační středisko (velín) je navrženo umístění LCD panelu 55" pro zobrazení mapových podkladů s aktivními symboly jednotlivých bezpečnostních prvků systémů PZTS, PDS a CCTV.</w:t>
      </w:r>
      <w:r w:rsidR="007861B9" w:rsidRPr="003C102E">
        <w:rPr>
          <w:rFonts w:ascii="Arial Narrow" w:hAnsi="Arial Narrow" w:cs="Arial"/>
          <w:szCs w:val="24"/>
        </w:rPr>
        <w:t xml:space="preserve"> </w:t>
      </w:r>
      <w:r w:rsidR="005B265D">
        <w:rPr>
          <w:rFonts w:ascii="Arial Narrow" w:hAnsi="Arial Narrow" w:cs="Arial"/>
          <w:szCs w:val="24"/>
        </w:rPr>
        <w:t>Na pracovním stole operátora bud</w:t>
      </w:r>
      <w:r w:rsidR="00C46FFE">
        <w:rPr>
          <w:rFonts w:ascii="Arial Narrow" w:hAnsi="Arial Narrow" w:cs="Arial"/>
          <w:szCs w:val="24"/>
        </w:rPr>
        <w:t>e</w:t>
      </w:r>
      <w:r w:rsidR="005B265D">
        <w:rPr>
          <w:rFonts w:ascii="Arial Narrow" w:hAnsi="Arial Narrow" w:cs="Arial"/>
          <w:szCs w:val="24"/>
        </w:rPr>
        <w:t xml:space="preserve"> umístěn LCD panel 22", připojen</w:t>
      </w:r>
      <w:r w:rsidR="007861B9">
        <w:rPr>
          <w:rFonts w:ascii="Arial Narrow" w:hAnsi="Arial Narrow" w:cs="Arial"/>
          <w:szCs w:val="24"/>
        </w:rPr>
        <w:t>ý</w:t>
      </w:r>
      <w:r w:rsidR="005B265D">
        <w:rPr>
          <w:rFonts w:ascii="Arial Narrow" w:hAnsi="Arial Narrow" w:cs="Arial"/>
          <w:szCs w:val="24"/>
        </w:rPr>
        <w:t xml:space="preserve"> na </w:t>
      </w:r>
      <w:r w:rsidR="005B265D" w:rsidRPr="00D010CC">
        <w:rPr>
          <w:rFonts w:ascii="Arial Narrow" w:hAnsi="Arial Narrow" w:cs="Arial"/>
          <w:szCs w:val="24"/>
        </w:rPr>
        <w:t>PC</w:t>
      </w:r>
      <w:r w:rsidR="007861B9" w:rsidRPr="00D010CC">
        <w:rPr>
          <w:rFonts w:ascii="Arial Narrow" w:hAnsi="Arial Narrow" w:cs="Arial"/>
          <w:szCs w:val="24"/>
        </w:rPr>
        <w:t xml:space="preserve"> stanici</w:t>
      </w:r>
      <w:r w:rsidR="005B265D" w:rsidRPr="00D010CC">
        <w:rPr>
          <w:rFonts w:ascii="Arial Narrow" w:hAnsi="Arial Narrow" w:cs="Arial"/>
          <w:szCs w:val="24"/>
        </w:rPr>
        <w:t>.</w:t>
      </w:r>
    </w:p>
    <w:p w:rsidR="002346B9" w:rsidRDefault="002346B9" w:rsidP="008E0062">
      <w:pPr>
        <w:spacing w:before="120"/>
        <w:rPr>
          <w:rFonts w:ascii="Arial Narrow" w:hAnsi="Arial Narrow" w:cs="Arial"/>
          <w:szCs w:val="24"/>
        </w:rPr>
      </w:pPr>
      <w:r w:rsidRPr="00D010CC">
        <w:rPr>
          <w:rFonts w:ascii="Arial Narrow" w:hAnsi="Arial Narrow" w:cs="Arial"/>
          <w:szCs w:val="24"/>
        </w:rPr>
        <w:t>N</w:t>
      </w:r>
      <w:r w:rsidR="00EC6DF5" w:rsidRPr="00D010CC">
        <w:rPr>
          <w:rFonts w:ascii="Arial Narrow" w:hAnsi="Arial Narrow" w:cs="Arial"/>
          <w:szCs w:val="24"/>
        </w:rPr>
        <w:t>a základě požadavků uživatele bude na čelní stěnu operačního střediska instalován 4</w:t>
      </w:r>
      <w:r w:rsidR="00670E05" w:rsidRPr="00D010CC">
        <w:rPr>
          <w:rFonts w:ascii="Arial Narrow" w:hAnsi="Arial Narrow" w:cs="Arial"/>
          <w:szCs w:val="24"/>
        </w:rPr>
        <w:t>2</w:t>
      </w:r>
      <w:r w:rsidR="00EC6DF5" w:rsidRPr="00D010CC">
        <w:rPr>
          <w:rFonts w:ascii="Arial Narrow" w:hAnsi="Arial Narrow" w:cs="Arial"/>
          <w:szCs w:val="24"/>
        </w:rPr>
        <w:t>" LCD panel s TV tunerem</w:t>
      </w:r>
      <w:r w:rsidR="007B154B" w:rsidRPr="00D010CC">
        <w:rPr>
          <w:rFonts w:ascii="Arial Narrow" w:hAnsi="Arial Narrow" w:cs="Arial"/>
          <w:szCs w:val="24"/>
        </w:rPr>
        <w:t xml:space="preserve"> (všechny ostatní LCD panely bez TV tuneru)</w:t>
      </w:r>
      <w:r w:rsidR="00EC6DF5" w:rsidRPr="00D010CC">
        <w:rPr>
          <w:rFonts w:ascii="Arial Narrow" w:hAnsi="Arial Narrow" w:cs="Arial"/>
          <w:szCs w:val="24"/>
        </w:rPr>
        <w:t xml:space="preserve">. </w:t>
      </w:r>
      <w:r w:rsidR="00670E05" w:rsidRPr="00D010CC">
        <w:rPr>
          <w:rFonts w:ascii="Arial Narrow" w:hAnsi="Arial Narrow" w:cs="Arial"/>
          <w:szCs w:val="24"/>
        </w:rPr>
        <w:t>Tento LCD panel může sloužit i jako další zobrazovací plocha pro klientskou stanici CCTV.</w:t>
      </w:r>
    </w:p>
    <w:p w:rsidR="005B265D" w:rsidRDefault="005B265D" w:rsidP="008E0062">
      <w:pPr>
        <w:spacing w:before="120"/>
        <w:rPr>
          <w:rFonts w:ascii="Arial Narrow" w:hAnsi="Arial Narrow" w:cs="Arial"/>
          <w:szCs w:val="24"/>
        </w:rPr>
      </w:pPr>
    </w:p>
    <w:p w:rsidR="00EC6DF5" w:rsidRDefault="00EC6DF5" w:rsidP="008E0062">
      <w:pPr>
        <w:spacing w:before="120"/>
        <w:rPr>
          <w:rFonts w:ascii="Arial Narrow" w:hAnsi="Arial Narrow" w:cs="Arial"/>
          <w:szCs w:val="24"/>
        </w:rPr>
      </w:pPr>
      <w:r>
        <w:rPr>
          <w:rFonts w:ascii="Arial Narrow" w:hAnsi="Arial Narrow" w:cs="Arial"/>
          <w:szCs w:val="24"/>
        </w:rPr>
        <w:t>N</w:t>
      </w:r>
      <w:r w:rsidRPr="003C102E">
        <w:rPr>
          <w:rFonts w:ascii="Arial Narrow" w:hAnsi="Arial Narrow" w:cs="Arial"/>
          <w:szCs w:val="24"/>
        </w:rPr>
        <w:t>ávrh rozmístění LCD panelů na čelní stěně operačního střediska:</w:t>
      </w:r>
    </w:p>
    <w:p w:rsidR="00EC6DF5" w:rsidRDefault="00EC6DF5" w:rsidP="008E0062">
      <w:pPr>
        <w:spacing w:before="120"/>
        <w:rPr>
          <w:rFonts w:ascii="Arial Narrow" w:hAnsi="Arial Narrow" w:cs="Arial"/>
          <w:szCs w:val="24"/>
        </w:rPr>
      </w:pPr>
      <w:r>
        <w:rPr>
          <w:rFonts w:ascii="Arial Narrow" w:hAnsi="Arial Narrow" w:cs="Arial"/>
          <w:noProof/>
          <w:szCs w:val="24"/>
        </w:rPr>
        <w:drawing>
          <wp:inline distT="0" distB="0" distL="0" distR="0">
            <wp:extent cx="5925185" cy="2662555"/>
            <wp:effectExtent l="19050" t="0" r="0" b="0"/>
            <wp:docPr id="2" name="obrázek 8" descr="C:\Users\ALES\SLP\Arest Kuřim\Velin_LCD_re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LES\SLP\Arest Kuřim\Velin_LCD_real.jpg"/>
                    <pic:cNvPicPr>
                      <a:picLocks noChangeAspect="1" noChangeArrowheads="1"/>
                    </pic:cNvPicPr>
                  </pic:nvPicPr>
                  <pic:blipFill>
                    <a:blip r:embed="rId13" cstate="print"/>
                    <a:srcRect/>
                    <a:stretch>
                      <a:fillRect/>
                    </a:stretch>
                  </pic:blipFill>
                  <pic:spPr bwMode="auto">
                    <a:xfrm>
                      <a:off x="0" y="0"/>
                      <a:ext cx="5925185" cy="2662555"/>
                    </a:xfrm>
                    <a:prstGeom prst="rect">
                      <a:avLst/>
                    </a:prstGeom>
                    <a:noFill/>
                    <a:ln w="9525">
                      <a:noFill/>
                      <a:miter lim="800000"/>
                      <a:headEnd/>
                      <a:tailEnd/>
                    </a:ln>
                  </pic:spPr>
                </pic:pic>
              </a:graphicData>
            </a:graphic>
          </wp:inline>
        </w:drawing>
      </w:r>
    </w:p>
    <w:p w:rsidR="007861B9" w:rsidRDefault="00F466DF" w:rsidP="00F466DF">
      <w:pPr>
        <w:spacing w:before="120"/>
        <w:jc w:val="center"/>
        <w:rPr>
          <w:rFonts w:ascii="Arial Narrow" w:hAnsi="Arial Narrow" w:cs="Arial"/>
          <w:szCs w:val="24"/>
        </w:rPr>
      </w:pPr>
      <w:r>
        <w:rPr>
          <w:rFonts w:ascii="Arial Narrow" w:hAnsi="Arial Narrow" w:cs="Arial"/>
          <w:noProof/>
          <w:szCs w:val="24"/>
        </w:rPr>
        <w:lastRenderedPageBreak/>
        <w:drawing>
          <wp:inline distT="0" distB="0" distL="0" distR="0">
            <wp:extent cx="5165200" cy="4878505"/>
            <wp:effectExtent l="19050" t="0" r="0" b="0"/>
            <wp:docPr id="6"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srcRect/>
                    <a:stretch>
                      <a:fillRect/>
                    </a:stretch>
                  </pic:blipFill>
                  <pic:spPr bwMode="auto">
                    <a:xfrm>
                      <a:off x="0" y="0"/>
                      <a:ext cx="5164480" cy="4877825"/>
                    </a:xfrm>
                    <a:prstGeom prst="rect">
                      <a:avLst/>
                    </a:prstGeom>
                    <a:noFill/>
                    <a:ln w="9525">
                      <a:noFill/>
                      <a:miter lim="800000"/>
                      <a:headEnd/>
                      <a:tailEnd/>
                    </a:ln>
                  </pic:spPr>
                </pic:pic>
              </a:graphicData>
            </a:graphic>
          </wp:inline>
        </w:drawing>
      </w:r>
    </w:p>
    <w:p w:rsidR="003C102E" w:rsidRDefault="003C102E" w:rsidP="008E0062">
      <w:pPr>
        <w:spacing w:before="120"/>
        <w:rPr>
          <w:rFonts w:ascii="Arial Narrow" w:hAnsi="Arial Narrow" w:cs="Arial"/>
          <w:szCs w:val="24"/>
        </w:rPr>
      </w:pPr>
      <w:r>
        <w:rPr>
          <w:rFonts w:ascii="Arial Narrow" w:hAnsi="Arial Narrow" w:cs="Arial"/>
          <w:szCs w:val="24"/>
        </w:rPr>
        <w:t>Na pracovním stole operátora bude</w:t>
      </w:r>
      <w:r w:rsidR="00E539B9">
        <w:rPr>
          <w:rFonts w:ascii="Arial Narrow" w:hAnsi="Arial Narrow" w:cs="Arial"/>
          <w:szCs w:val="24"/>
        </w:rPr>
        <w:t xml:space="preserve"> </w:t>
      </w:r>
      <w:r>
        <w:rPr>
          <w:rFonts w:ascii="Arial Narrow" w:hAnsi="Arial Narrow" w:cs="Arial"/>
          <w:szCs w:val="24"/>
        </w:rPr>
        <w:t>umístěn LCD panel 22" pro zobrazení stavů jednotlivých podsystémů, výpisů aktivit a systémových zpráv.</w:t>
      </w:r>
      <w:r w:rsidR="00F466DF" w:rsidRPr="00F466DF">
        <w:rPr>
          <w:rFonts w:ascii="Arial Narrow" w:hAnsi="Arial Narrow" w:cs="Arial"/>
          <w:noProof/>
          <w:szCs w:val="24"/>
        </w:rPr>
        <w:t xml:space="preserve"> </w:t>
      </w:r>
    </w:p>
    <w:p w:rsidR="00E539B9" w:rsidRDefault="00E539B9" w:rsidP="00E539B9">
      <w:pPr>
        <w:spacing w:before="120"/>
        <w:jc w:val="center"/>
        <w:rPr>
          <w:rFonts w:ascii="Arial Narrow" w:hAnsi="Arial Narrow" w:cs="Arial"/>
          <w:szCs w:val="24"/>
        </w:rPr>
      </w:pPr>
    </w:p>
    <w:p w:rsidR="00EC6DF5" w:rsidRDefault="00EC6DF5" w:rsidP="00E539B9">
      <w:pPr>
        <w:spacing w:before="120"/>
        <w:jc w:val="center"/>
        <w:rPr>
          <w:rFonts w:ascii="Arial Narrow" w:hAnsi="Arial Narrow" w:cs="Arial"/>
          <w:szCs w:val="24"/>
        </w:rPr>
      </w:pPr>
      <w:r>
        <w:rPr>
          <w:rFonts w:ascii="Arial Narrow" w:hAnsi="Arial Narrow" w:cs="Arial"/>
          <w:noProof/>
          <w:szCs w:val="24"/>
        </w:rPr>
        <w:lastRenderedPageBreak/>
        <w:drawing>
          <wp:inline distT="0" distB="0" distL="0" distR="0">
            <wp:extent cx="4346216" cy="2955744"/>
            <wp:effectExtent l="19050" t="0" r="0" b="0"/>
            <wp:docPr id="12" name="obrázek 12" descr="C:\Users\ALES\SLP\Arest Kuřim\Velin_LCD_poh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LES\SLP\Arest Kuřim\Velin_LCD_pohled.jpg"/>
                    <pic:cNvPicPr>
                      <a:picLocks noChangeAspect="1" noChangeArrowheads="1"/>
                    </pic:cNvPicPr>
                  </pic:nvPicPr>
                  <pic:blipFill>
                    <a:blip r:embed="rId15" cstate="print"/>
                    <a:srcRect/>
                    <a:stretch>
                      <a:fillRect/>
                    </a:stretch>
                  </pic:blipFill>
                  <pic:spPr bwMode="auto">
                    <a:xfrm>
                      <a:off x="0" y="0"/>
                      <a:ext cx="4343100" cy="2953625"/>
                    </a:xfrm>
                    <a:prstGeom prst="rect">
                      <a:avLst/>
                    </a:prstGeom>
                    <a:noFill/>
                    <a:ln w="9525">
                      <a:noFill/>
                      <a:miter lim="800000"/>
                      <a:headEnd/>
                      <a:tailEnd/>
                    </a:ln>
                  </pic:spPr>
                </pic:pic>
              </a:graphicData>
            </a:graphic>
          </wp:inline>
        </w:drawing>
      </w:r>
    </w:p>
    <w:p w:rsidR="003C102E" w:rsidRDefault="003C102E" w:rsidP="003C102E">
      <w:pPr>
        <w:spacing w:before="120"/>
        <w:rPr>
          <w:rFonts w:ascii="Arial Narrow" w:hAnsi="Arial Narrow" w:cs="Arial"/>
          <w:szCs w:val="24"/>
        </w:rPr>
      </w:pPr>
      <w:r>
        <w:rPr>
          <w:rFonts w:ascii="Arial Narrow" w:hAnsi="Arial Narrow" w:cs="Arial"/>
          <w:szCs w:val="24"/>
        </w:rPr>
        <w:t xml:space="preserve">Klientská stanice systému PCO v </w:t>
      </w:r>
      <w:r w:rsidRPr="008E0062">
        <w:rPr>
          <w:rFonts w:ascii="Arial Narrow" w:hAnsi="Arial Narrow" w:cs="Arial"/>
          <w:szCs w:val="24"/>
        </w:rPr>
        <w:t> </w:t>
      </w:r>
      <w:proofErr w:type="spellStart"/>
      <w:r w:rsidRPr="008E0062">
        <w:rPr>
          <w:rFonts w:ascii="Arial Narrow" w:hAnsi="Arial Narrow" w:cs="Arial"/>
          <w:szCs w:val="24"/>
        </w:rPr>
        <w:t>tech</w:t>
      </w:r>
      <w:proofErr w:type="spellEnd"/>
      <w:r w:rsidRPr="008E0062">
        <w:rPr>
          <w:rFonts w:ascii="Arial Narrow" w:hAnsi="Arial Narrow" w:cs="Arial"/>
          <w:szCs w:val="24"/>
        </w:rPr>
        <w:t>. místnosti operačního střediska</w:t>
      </w:r>
      <w:r>
        <w:rPr>
          <w:rFonts w:ascii="Arial Narrow" w:hAnsi="Arial Narrow" w:cs="Arial"/>
          <w:szCs w:val="24"/>
        </w:rPr>
        <w:t xml:space="preserve"> bude vybavena PC a LCD panelem 2</w:t>
      </w:r>
      <w:r w:rsidR="00E539B9">
        <w:rPr>
          <w:rFonts w:ascii="Arial Narrow" w:hAnsi="Arial Narrow" w:cs="Arial"/>
          <w:szCs w:val="24"/>
        </w:rPr>
        <w:t>4</w:t>
      </w:r>
      <w:r>
        <w:rPr>
          <w:rFonts w:ascii="Arial Narrow" w:hAnsi="Arial Narrow" w:cs="Arial"/>
          <w:szCs w:val="24"/>
        </w:rPr>
        <w:t>".</w:t>
      </w:r>
    </w:p>
    <w:p w:rsidR="00EC6DF5" w:rsidRDefault="00CC0669" w:rsidP="00EC6DF5">
      <w:pPr>
        <w:spacing w:before="120"/>
        <w:rPr>
          <w:rFonts w:ascii="Arial Narrow" w:hAnsi="Arial Narrow" w:cs="Arial"/>
          <w:szCs w:val="24"/>
        </w:rPr>
      </w:pPr>
      <w:r w:rsidRPr="00CC0669">
        <w:rPr>
          <w:rFonts w:ascii="Arial Narrow" w:hAnsi="Arial Narrow" w:cs="Arial"/>
          <w:szCs w:val="24"/>
        </w:rPr>
        <w:t>Tablo na operačním středisku zůstane zachováno pro stávající technologie, které zůstanou nadále funkční s možností dalšího využití.</w:t>
      </w:r>
      <w:r w:rsidR="00EC6DF5" w:rsidRPr="00EC6DF5">
        <w:rPr>
          <w:rFonts w:ascii="Arial Narrow" w:hAnsi="Arial Narrow" w:cs="Arial"/>
          <w:szCs w:val="24"/>
        </w:rPr>
        <w:t xml:space="preserve"> </w:t>
      </w:r>
    </w:p>
    <w:p w:rsidR="002B7F88" w:rsidRDefault="002B7F88" w:rsidP="00EC6DF5">
      <w:pPr>
        <w:spacing w:before="120"/>
        <w:rPr>
          <w:rFonts w:ascii="Arial Narrow" w:hAnsi="Arial Narrow" w:cs="Arial"/>
          <w:szCs w:val="24"/>
        </w:rPr>
      </w:pPr>
    </w:p>
    <w:p w:rsidR="002B7F88" w:rsidRDefault="002B7F88" w:rsidP="002B7F88">
      <w:pPr>
        <w:spacing w:before="120"/>
        <w:outlineLvl w:val="0"/>
        <w:rPr>
          <w:rFonts w:ascii="Arial Narrow" w:hAnsi="Arial Narrow" w:cs="Arial"/>
          <w:b/>
          <w:bCs/>
          <w:szCs w:val="24"/>
        </w:rPr>
      </w:pPr>
      <w:r>
        <w:rPr>
          <w:rFonts w:ascii="Arial Narrow" w:hAnsi="Arial Narrow" w:cs="Arial"/>
          <w:b/>
          <w:bCs/>
          <w:szCs w:val="24"/>
        </w:rPr>
        <w:t>Strukturovaná kabeláž</w:t>
      </w:r>
      <w:r w:rsidRPr="006E4B15">
        <w:rPr>
          <w:rFonts w:ascii="Arial Narrow" w:hAnsi="Arial Narrow" w:cs="Arial"/>
          <w:b/>
          <w:bCs/>
          <w:szCs w:val="24"/>
        </w:rPr>
        <w:t xml:space="preserve"> (</w:t>
      </w:r>
      <w:r>
        <w:rPr>
          <w:rFonts w:ascii="Arial Narrow" w:hAnsi="Arial Narrow" w:cs="Arial"/>
          <w:b/>
          <w:bCs/>
          <w:szCs w:val="24"/>
        </w:rPr>
        <w:t>SK</w:t>
      </w:r>
      <w:r w:rsidRPr="006E4B15">
        <w:rPr>
          <w:rFonts w:ascii="Arial Narrow" w:hAnsi="Arial Narrow" w:cs="Arial"/>
          <w:b/>
          <w:bCs/>
          <w:szCs w:val="24"/>
        </w:rPr>
        <w:t>)</w:t>
      </w:r>
    </w:p>
    <w:p w:rsidR="002B7F88" w:rsidRDefault="002B7F88" w:rsidP="002B7F88">
      <w:pPr>
        <w:spacing w:before="120"/>
        <w:rPr>
          <w:rFonts w:ascii="Arial Narrow" w:hAnsi="Arial Narrow" w:cs="Arial"/>
          <w:szCs w:val="24"/>
        </w:rPr>
      </w:pPr>
      <w:r w:rsidRPr="002B7F88">
        <w:rPr>
          <w:rFonts w:ascii="Arial Narrow" w:hAnsi="Arial Narrow" w:cs="Arial"/>
          <w:szCs w:val="24"/>
        </w:rPr>
        <w:t>Strukturovaná kabeláž (SK) zajistí univerzální rozvody pro p</w:t>
      </w:r>
      <w:r w:rsidRPr="002B7F88">
        <w:rPr>
          <w:rFonts w:ascii="Arial Narrow" w:hAnsi="Arial Narrow" w:cs="Arial" w:hint="eastAsia"/>
          <w:szCs w:val="24"/>
        </w:rPr>
        <w:t>ř</w:t>
      </w:r>
      <w:r w:rsidRPr="002B7F88">
        <w:rPr>
          <w:rFonts w:ascii="Arial Narrow" w:hAnsi="Arial Narrow" w:cs="Arial"/>
          <w:szCs w:val="24"/>
        </w:rPr>
        <w:t>ipojení po</w:t>
      </w:r>
      <w:r w:rsidRPr="002B7F88">
        <w:rPr>
          <w:rFonts w:ascii="Arial Narrow" w:hAnsi="Arial Narrow" w:cs="Arial" w:hint="eastAsia"/>
          <w:szCs w:val="24"/>
        </w:rPr>
        <w:t>čí</w:t>
      </w:r>
      <w:r w:rsidRPr="002B7F88">
        <w:rPr>
          <w:rFonts w:ascii="Arial Narrow" w:hAnsi="Arial Narrow" w:cs="Arial"/>
          <w:szCs w:val="24"/>
        </w:rPr>
        <w:t>ta</w:t>
      </w:r>
      <w:r w:rsidRPr="002B7F88">
        <w:rPr>
          <w:rFonts w:ascii="Arial Narrow" w:hAnsi="Arial Narrow" w:cs="Arial" w:hint="eastAsia"/>
          <w:szCs w:val="24"/>
        </w:rPr>
        <w:t>čů</w:t>
      </w:r>
      <w:r w:rsidRPr="002B7F88">
        <w:rPr>
          <w:rFonts w:ascii="Arial Narrow" w:hAnsi="Arial Narrow" w:cs="Arial"/>
          <w:szCs w:val="24"/>
        </w:rPr>
        <w:t xml:space="preserve"> (klientských stanic PCO a CCTV) v objektu. Strukturovaná kabeláž bude tvořit samostatnou, od stávající objektové LAN s</w:t>
      </w:r>
      <w:r w:rsidR="00DC001A">
        <w:rPr>
          <w:rFonts w:ascii="Arial Narrow" w:hAnsi="Arial Narrow" w:cs="Arial"/>
          <w:szCs w:val="24"/>
        </w:rPr>
        <w:t>í</w:t>
      </w:r>
      <w:r w:rsidRPr="002B7F88">
        <w:rPr>
          <w:rFonts w:ascii="Arial Narrow" w:hAnsi="Arial Narrow" w:cs="Arial"/>
          <w:szCs w:val="24"/>
        </w:rPr>
        <w:t xml:space="preserve">tě oddělenou </w:t>
      </w:r>
      <w:r w:rsidR="007861B9">
        <w:rPr>
          <w:rFonts w:ascii="Arial Narrow" w:hAnsi="Arial Narrow" w:cs="Arial"/>
          <w:szCs w:val="24"/>
        </w:rPr>
        <w:t xml:space="preserve">systémovou LAN </w:t>
      </w:r>
      <w:r w:rsidRPr="002B7F88">
        <w:rPr>
          <w:rFonts w:ascii="Arial Narrow" w:hAnsi="Arial Narrow" w:cs="Arial"/>
          <w:szCs w:val="24"/>
        </w:rPr>
        <w:t>síť, pouze pro potřeby systémů PCO a CCTV. Klientské PC stanice řešeny samostatnými PC, bez možnosti připojení ke stávající LAN síti objektu.</w:t>
      </w:r>
    </w:p>
    <w:p w:rsidR="006131B7" w:rsidRDefault="006131B7" w:rsidP="006131B7">
      <w:pPr>
        <w:spacing w:before="120"/>
        <w:rPr>
          <w:rFonts w:ascii="Arial Narrow" w:hAnsi="Arial Narrow" w:cs="Arial"/>
          <w:szCs w:val="24"/>
        </w:rPr>
      </w:pPr>
      <w:r w:rsidRPr="00A22B50">
        <w:rPr>
          <w:rFonts w:ascii="Arial Narrow" w:hAnsi="Arial Narrow" w:cs="Arial"/>
          <w:szCs w:val="24"/>
        </w:rPr>
        <w:t xml:space="preserve">Rozlišení navržené analogové kamery  720x576 odpovídá obrazovému záznamu 13 </w:t>
      </w:r>
      <w:proofErr w:type="spellStart"/>
      <w:r w:rsidRPr="00A22B50">
        <w:rPr>
          <w:rFonts w:ascii="Arial Narrow" w:hAnsi="Arial Narrow" w:cs="Arial"/>
          <w:szCs w:val="24"/>
        </w:rPr>
        <w:t>Mbit</w:t>
      </w:r>
      <w:proofErr w:type="spellEnd"/>
      <w:r w:rsidRPr="00A22B50">
        <w:rPr>
          <w:rFonts w:ascii="Arial Narrow" w:hAnsi="Arial Narrow" w:cs="Arial"/>
          <w:szCs w:val="24"/>
        </w:rPr>
        <w:t xml:space="preserve">/s. Datový tok z jedné kamery je tudíž </w:t>
      </w:r>
      <w:r w:rsidR="006C508B">
        <w:rPr>
          <w:rFonts w:ascii="Arial Narrow" w:hAnsi="Arial Narrow" w:cs="Arial"/>
          <w:szCs w:val="24"/>
        </w:rPr>
        <w:t>13</w:t>
      </w:r>
      <w:r w:rsidRPr="00A22B50">
        <w:rPr>
          <w:rFonts w:ascii="Arial Narrow" w:hAnsi="Arial Narrow" w:cs="Arial"/>
          <w:szCs w:val="24"/>
        </w:rPr>
        <w:t xml:space="preserve"> </w:t>
      </w:r>
      <w:proofErr w:type="spellStart"/>
      <w:r w:rsidRPr="00A22B50">
        <w:rPr>
          <w:rFonts w:ascii="Arial Narrow" w:hAnsi="Arial Narrow" w:cs="Arial"/>
          <w:szCs w:val="24"/>
        </w:rPr>
        <w:t>M</w:t>
      </w:r>
      <w:r w:rsidR="006C508B">
        <w:rPr>
          <w:rFonts w:ascii="Arial Narrow" w:hAnsi="Arial Narrow" w:cs="Arial"/>
          <w:szCs w:val="24"/>
        </w:rPr>
        <w:t>bit</w:t>
      </w:r>
      <w:proofErr w:type="spellEnd"/>
      <w:r w:rsidRPr="00A22B50">
        <w:rPr>
          <w:rFonts w:ascii="Arial Narrow" w:hAnsi="Arial Narrow" w:cs="Arial"/>
          <w:szCs w:val="24"/>
        </w:rPr>
        <w:t xml:space="preserve">/s. Maximální datový tok mezi DVR a PC stanicí s SW klient CCTV je při </w:t>
      </w:r>
      <w:r w:rsidRPr="008F4F0D">
        <w:rPr>
          <w:rFonts w:ascii="Arial Narrow" w:hAnsi="Arial Narrow" w:cs="Arial"/>
          <w:szCs w:val="24"/>
        </w:rPr>
        <w:t xml:space="preserve">současném zobrazení 16 kamer maximálně </w:t>
      </w:r>
      <w:r w:rsidR="006C508B">
        <w:rPr>
          <w:rFonts w:ascii="Arial Narrow" w:hAnsi="Arial Narrow" w:cs="Arial"/>
          <w:szCs w:val="24"/>
        </w:rPr>
        <w:t>208</w:t>
      </w:r>
      <w:r w:rsidRPr="008F4F0D">
        <w:rPr>
          <w:rFonts w:ascii="Arial Narrow" w:hAnsi="Arial Narrow" w:cs="Arial"/>
          <w:szCs w:val="24"/>
        </w:rPr>
        <w:t>M</w:t>
      </w:r>
      <w:r w:rsidR="006C508B">
        <w:rPr>
          <w:rFonts w:ascii="Arial Narrow" w:hAnsi="Arial Narrow" w:cs="Arial"/>
          <w:szCs w:val="24"/>
        </w:rPr>
        <w:t>bit</w:t>
      </w:r>
      <w:r w:rsidRPr="008F4F0D">
        <w:rPr>
          <w:rFonts w:ascii="Arial Narrow" w:hAnsi="Arial Narrow" w:cs="Arial"/>
          <w:szCs w:val="24"/>
        </w:rPr>
        <w:t xml:space="preserve">/s (zobrazení více než 16-ti kamer současně není možné). Standardní datový tok na LAN síti, potřebný pro provoz PC stanice je proměnný, záleží na dalších používaných aplikacích (operační systém, antivirový program, atd.) Propustnost navržené 1Gbit sítě je </w:t>
      </w:r>
      <w:r w:rsidR="006C508B">
        <w:rPr>
          <w:rFonts w:ascii="Arial Narrow" w:hAnsi="Arial Narrow" w:cs="Arial"/>
          <w:szCs w:val="24"/>
        </w:rPr>
        <w:t>1074</w:t>
      </w:r>
      <w:r w:rsidRPr="008F4F0D">
        <w:rPr>
          <w:rFonts w:ascii="Arial Narrow" w:hAnsi="Arial Narrow" w:cs="Arial"/>
          <w:szCs w:val="24"/>
        </w:rPr>
        <w:t>M</w:t>
      </w:r>
      <w:r w:rsidR="006C508B">
        <w:rPr>
          <w:rFonts w:ascii="Arial Narrow" w:hAnsi="Arial Narrow" w:cs="Arial"/>
          <w:szCs w:val="24"/>
        </w:rPr>
        <w:t>bit</w:t>
      </w:r>
      <w:r w:rsidRPr="008F4F0D">
        <w:rPr>
          <w:rFonts w:ascii="Arial Narrow" w:hAnsi="Arial Narrow" w:cs="Arial"/>
          <w:szCs w:val="24"/>
        </w:rPr>
        <w:t>/s. Tudíž zatížení sítě systémem CCTV je cca 20%, režie datového provozu bude cca 5</w:t>
      </w:r>
      <w:r w:rsidRPr="008F4F0D">
        <w:rPr>
          <w:rFonts w:ascii="Arial Narrow" w:hAnsi="Arial Narrow" w:cs="Arial"/>
          <w:szCs w:val="24"/>
          <w:lang w:val="en-US"/>
        </w:rPr>
        <w:t>%</w:t>
      </w:r>
      <w:r w:rsidRPr="008F4F0D">
        <w:rPr>
          <w:rFonts w:ascii="Arial Narrow" w:hAnsi="Arial Narrow" w:cs="Arial"/>
          <w:szCs w:val="24"/>
        </w:rPr>
        <w:t xml:space="preserve">. </w:t>
      </w:r>
    </w:p>
    <w:p w:rsidR="006C508B" w:rsidRDefault="006C508B" w:rsidP="006131B7">
      <w:pPr>
        <w:spacing w:before="120"/>
        <w:rPr>
          <w:rFonts w:ascii="Arial Narrow" w:hAnsi="Arial Narrow" w:cs="Arial"/>
          <w:szCs w:val="24"/>
        </w:rPr>
      </w:pPr>
      <w:r>
        <w:rPr>
          <w:rFonts w:ascii="Arial Narrow" w:hAnsi="Arial Narrow" w:cs="Arial"/>
          <w:szCs w:val="24"/>
        </w:rPr>
        <w:t xml:space="preserve">Limitující faktor z hlediska využitelnosti maximální propustnosti LAN sítě je výstup z DVR. Navrhované DVR disponuje jedním LAN výstupem 1Gbit. Přístup klientských stanic při maximálním možném datovém vytížení je možný současně minimálně pěti klientským stanicím na jedno DVR, záleží na kompresi H.264, která dynamicky mění datový tok v závislosti na množství změn v obraze. </w:t>
      </w:r>
    </w:p>
    <w:p w:rsidR="006C508B" w:rsidRDefault="006C508B" w:rsidP="006131B7">
      <w:pPr>
        <w:spacing w:before="120"/>
        <w:rPr>
          <w:rFonts w:ascii="Arial Narrow" w:hAnsi="Arial Narrow" w:cs="Arial"/>
          <w:szCs w:val="24"/>
        </w:rPr>
      </w:pPr>
      <w:r>
        <w:rPr>
          <w:rFonts w:ascii="Arial Narrow" w:hAnsi="Arial Narrow" w:cs="Arial"/>
          <w:szCs w:val="24"/>
        </w:rPr>
        <w:t>Systém je navržen tak, aby bylo v budoucnu možné počet klientských PC stanic rozšířit na 10.</w:t>
      </w:r>
    </w:p>
    <w:p w:rsidR="006131B7" w:rsidRPr="008F4F0D" w:rsidRDefault="006131B7" w:rsidP="006131B7">
      <w:pPr>
        <w:spacing w:before="120"/>
        <w:rPr>
          <w:rFonts w:ascii="Arial Narrow" w:hAnsi="Arial Narrow" w:cs="Arial"/>
          <w:szCs w:val="24"/>
        </w:rPr>
      </w:pPr>
      <w:r w:rsidRPr="008F4F0D">
        <w:rPr>
          <w:rFonts w:ascii="Arial Narrow" w:hAnsi="Arial Narrow" w:cs="Arial"/>
          <w:szCs w:val="24"/>
        </w:rPr>
        <w:t>Systém CCTV je vybaven kompresí H.264, která dynamicky mění velikost obrazových dat, zatížení sítě je tedy velmi orientační, nicméně 26MB/s je maximálně možné, jako v případě bez použití obrazové komprese.</w:t>
      </w:r>
    </w:p>
    <w:p w:rsidR="006131B7" w:rsidRPr="000D609A" w:rsidRDefault="006131B7" w:rsidP="006131B7">
      <w:pPr>
        <w:spacing w:before="120"/>
        <w:rPr>
          <w:rFonts w:ascii="Arial Narrow" w:hAnsi="Arial Narrow" w:cs="Arial"/>
          <w:szCs w:val="24"/>
        </w:rPr>
      </w:pPr>
      <w:r w:rsidRPr="008F4F0D">
        <w:rPr>
          <w:rFonts w:ascii="Arial Narrow" w:hAnsi="Arial Narrow" w:cs="Arial"/>
          <w:szCs w:val="24"/>
        </w:rPr>
        <w:t xml:space="preserve">Veškeré aktivní prvky nově budované samostatné datové sítě musí splňovat minimální datovou propustnost 40Gbit/s.  Navržený </w:t>
      </w:r>
      <w:proofErr w:type="spellStart"/>
      <w:r w:rsidRPr="008F4F0D">
        <w:rPr>
          <w:rFonts w:ascii="Arial Narrow" w:hAnsi="Arial Narrow" w:cs="Arial"/>
          <w:szCs w:val="24"/>
        </w:rPr>
        <w:t>switch</w:t>
      </w:r>
      <w:proofErr w:type="spellEnd"/>
      <w:r w:rsidRPr="008F4F0D">
        <w:rPr>
          <w:rFonts w:ascii="Arial Narrow" w:hAnsi="Arial Narrow" w:cs="Arial"/>
          <w:szCs w:val="24"/>
        </w:rPr>
        <w:t xml:space="preserve"> 10/100/1000/SFP má datovou propustnost 80Gbit/s a kapacitu přepínání 216 </w:t>
      </w:r>
      <w:proofErr w:type="spellStart"/>
      <w:r w:rsidRPr="008F4F0D">
        <w:rPr>
          <w:rFonts w:ascii="Arial Narrow" w:hAnsi="Arial Narrow" w:cs="Arial"/>
          <w:szCs w:val="24"/>
        </w:rPr>
        <w:t>Gbit</w:t>
      </w:r>
      <w:proofErr w:type="spellEnd"/>
      <w:r w:rsidRPr="008F4F0D">
        <w:rPr>
          <w:rFonts w:ascii="Arial Narrow" w:hAnsi="Arial Narrow" w:cs="Arial"/>
          <w:szCs w:val="24"/>
        </w:rPr>
        <w:t>/s.</w:t>
      </w:r>
      <w:bookmarkStart w:id="1" w:name="_GoBack"/>
      <w:bookmarkEnd w:id="1"/>
    </w:p>
    <w:p w:rsidR="00A22B50" w:rsidRDefault="00A22B50" w:rsidP="004C46A2">
      <w:pPr>
        <w:jc w:val="both"/>
        <w:rPr>
          <w:rFonts w:ascii="Arial Narrow" w:hAnsi="Arial Narrow" w:cs="Arial"/>
          <w:color w:val="00B050"/>
          <w:szCs w:val="24"/>
        </w:rPr>
      </w:pPr>
    </w:p>
    <w:p w:rsidR="004C46A2" w:rsidRDefault="004C46A2" w:rsidP="00E35462">
      <w:pPr>
        <w:spacing w:before="120"/>
        <w:outlineLvl w:val="0"/>
        <w:rPr>
          <w:rFonts w:ascii="Arial Narrow" w:hAnsi="Arial Narrow" w:cs="Arial"/>
          <w:b/>
          <w:bCs/>
          <w:szCs w:val="24"/>
        </w:rPr>
      </w:pPr>
      <w:r w:rsidRPr="006E4B15">
        <w:rPr>
          <w:rFonts w:ascii="Arial Narrow" w:hAnsi="Arial Narrow" w:cs="Arial"/>
          <w:b/>
          <w:bCs/>
          <w:szCs w:val="24"/>
        </w:rPr>
        <w:t>Uzavřený televizní okruh (CCTV)</w:t>
      </w:r>
    </w:p>
    <w:p w:rsidR="00D75940" w:rsidRDefault="006A4F19" w:rsidP="00E35462">
      <w:pPr>
        <w:spacing w:before="120"/>
        <w:rPr>
          <w:rFonts w:ascii="Arial Narrow" w:hAnsi="Arial Narrow" w:cs="Arial"/>
          <w:szCs w:val="24"/>
        </w:rPr>
      </w:pPr>
      <w:r>
        <w:rPr>
          <w:rFonts w:ascii="Arial Narrow" w:hAnsi="Arial Narrow" w:cs="Arial"/>
          <w:szCs w:val="24"/>
        </w:rPr>
        <w:t>S</w:t>
      </w:r>
      <w:r w:rsidRPr="00D75940">
        <w:rPr>
          <w:rFonts w:ascii="Arial Narrow" w:hAnsi="Arial Narrow" w:cs="Arial"/>
          <w:szCs w:val="24"/>
        </w:rPr>
        <w:t xml:space="preserve">távající </w:t>
      </w:r>
      <w:r w:rsidR="00D75940" w:rsidRPr="00D75940">
        <w:rPr>
          <w:rFonts w:ascii="Arial Narrow" w:hAnsi="Arial Narrow" w:cs="Arial"/>
          <w:szCs w:val="24"/>
        </w:rPr>
        <w:t>ústředna</w:t>
      </w:r>
      <w:r>
        <w:rPr>
          <w:rFonts w:ascii="Arial Narrow" w:hAnsi="Arial Narrow" w:cs="Arial"/>
          <w:szCs w:val="24"/>
        </w:rPr>
        <w:t xml:space="preserve"> </w:t>
      </w:r>
      <w:r w:rsidR="007861B9">
        <w:rPr>
          <w:rFonts w:ascii="Arial Narrow" w:hAnsi="Arial Narrow" w:cs="Arial"/>
          <w:szCs w:val="24"/>
        </w:rPr>
        <w:t>CCTV, umístěná v B.7 m.č.111 (</w:t>
      </w:r>
      <w:r w:rsidRPr="00D75940">
        <w:rPr>
          <w:rFonts w:ascii="Arial Narrow" w:hAnsi="Arial Narrow" w:cs="Arial"/>
          <w:szCs w:val="24"/>
        </w:rPr>
        <w:t>připojeno 24</w:t>
      </w:r>
      <w:r>
        <w:rPr>
          <w:rFonts w:ascii="Arial Narrow" w:hAnsi="Arial Narrow" w:cs="Arial"/>
          <w:szCs w:val="24"/>
        </w:rPr>
        <w:t xml:space="preserve"> stávajících</w:t>
      </w:r>
      <w:r w:rsidRPr="00D75940">
        <w:rPr>
          <w:rFonts w:ascii="Arial Narrow" w:hAnsi="Arial Narrow" w:cs="Arial"/>
          <w:szCs w:val="24"/>
        </w:rPr>
        <w:t xml:space="preserve"> kamer</w:t>
      </w:r>
      <w:r w:rsidR="007861B9">
        <w:rPr>
          <w:rFonts w:ascii="Arial Narrow" w:hAnsi="Arial Narrow" w:cs="Arial"/>
          <w:szCs w:val="24"/>
        </w:rPr>
        <w:t>)</w:t>
      </w:r>
      <w:r>
        <w:rPr>
          <w:rFonts w:ascii="Arial Narrow" w:hAnsi="Arial Narrow" w:cs="Arial"/>
          <w:szCs w:val="24"/>
        </w:rPr>
        <w:t>, b</w:t>
      </w:r>
      <w:r w:rsidRPr="00D75940">
        <w:rPr>
          <w:rFonts w:ascii="Arial Narrow" w:hAnsi="Arial Narrow" w:cs="Arial"/>
          <w:szCs w:val="24"/>
        </w:rPr>
        <w:t>ude demontována</w:t>
      </w:r>
      <w:r w:rsidR="00D75940" w:rsidRPr="00D75940">
        <w:rPr>
          <w:rFonts w:ascii="Arial Narrow" w:hAnsi="Arial Narrow" w:cs="Arial"/>
          <w:szCs w:val="24"/>
        </w:rPr>
        <w:t>.</w:t>
      </w:r>
    </w:p>
    <w:p w:rsidR="00FD1774" w:rsidRPr="00D010CC" w:rsidRDefault="00FD1774" w:rsidP="00FD1774">
      <w:pPr>
        <w:spacing w:before="120"/>
        <w:rPr>
          <w:rFonts w:ascii="Arial Narrow" w:hAnsi="Arial Narrow" w:cs="Arial"/>
          <w:szCs w:val="24"/>
        </w:rPr>
      </w:pPr>
      <w:r w:rsidRPr="00FD1774">
        <w:rPr>
          <w:rFonts w:ascii="Arial Narrow" w:hAnsi="Arial Narrow" w:cs="Arial"/>
          <w:szCs w:val="24"/>
        </w:rPr>
        <w:t>Prostor zakázaného pásma bude vybaven systémem CCTV tvo</w:t>
      </w:r>
      <w:r w:rsidRPr="00FD1774">
        <w:rPr>
          <w:rFonts w:ascii="Arial Narrow" w:hAnsi="Arial Narrow" w:cs="Arial" w:hint="eastAsia"/>
          <w:szCs w:val="24"/>
        </w:rPr>
        <w:t>ř</w:t>
      </w:r>
      <w:r w:rsidRPr="00FD1774">
        <w:rPr>
          <w:rFonts w:ascii="Arial Narrow" w:hAnsi="Arial Narrow" w:cs="Arial"/>
          <w:szCs w:val="24"/>
        </w:rPr>
        <w:t>eným vn</w:t>
      </w:r>
      <w:r w:rsidRPr="00FD1774">
        <w:rPr>
          <w:rFonts w:ascii="Arial Narrow" w:hAnsi="Arial Narrow" w:cs="Arial" w:hint="eastAsia"/>
          <w:szCs w:val="24"/>
        </w:rPr>
        <w:t>ě</w:t>
      </w:r>
      <w:r w:rsidRPr="00FD1774">
        <w:rPr>
          <w:rFonts w:ascii="Arial Narrow" w:hAnsi="Arial Narrow" w:cs="Arial"/>
          <w:szCs w:val="24"/>
        </w:rPr>
        <w:t xml:space="preserve">jšími barevnými analogovými kamerami. Vybrané stávající pevné kamery ze </w:t>
      </w:r>
      <w:r w:rsidRPr="00D010CC">
        <w:rPr>
          <w:rFonts w:ascii="Arial Narrow" w:hAnsi="Arial Narrow" w:cs="Arial"/>
          <w:szCs w:val="24"/>
        </w:rPr>
        <w:t xml:space="preserve">zakázaného pásma, </w:t>
      </w:r>
      <w:r w:rsidR="009813C5" w:rsidRPr="00D010CC">
        <w:rPr>
          <w:rFonts w:ascii="Arial Narrow" w:hAnsi="Arial Narrow" w:cs="Arial"/>
          <w:szCs w:val="24"/>
        </w:rPr>
        <w:t xml:space="preserve">areálu věznice a </w:t>
      </w:r>
      <w:r w:rsidRPr="00D010CC">
        <w:rPr>
          <w:rFonts w:ascii="Arial Narrow" w:hAnsi="Arial Narrow" w:cs="Arial"/>
          <w:szCs w:val="24"/>
        </w:rPr>
        <w:t xml:space="preserve">budovy </w:t>
      </w:r>
      <w:r w:rsidR="009813C5" w:rsidRPr="00D010CC">
        <w:rPr>
          <w:rFonts w:ascii="Arial Narrow" w:hAnsi="Arial Narrow" w:cs="Arial"/>
          <w:szCs w:val="24"/>
        </w:rPr>
        <w:t xml:space="preserve">4, </w:t>
      </w:r>
      <w:r w:rsidRPr="00D010CC">
        <w:rPr>
          <w:rFonts w:ascii="Arial Narrow" w:hAnsi="Arial Narrow" w:cs="Arial"/>
          <w:szCs w:val="24"/>
        </w:rPr>
        <w:t>7</w:t>
      </w:r>
      <w:r w:rsidR="009813C5" w:rsidRPr="00D010CC">
        <w:rPr>
          <w:rFonts w:ascii="Arial Narrow" w:hAnsi="Arial Narrow" w:cs="Arial"/>
          <w:szCs w:val="24"/>
        </w:rPr>
        <w:t xml:space="preserve">, </w:t>
      </w:r>
      <w:r w:rsidRPr="00D010CC">
        <w:rPr>
          <w:rFonts w:ascii="Arial Narrow" w:hAnsi="Arial Narrow" w:cs="Arial"/>
          <w:szCs w:val="24"/>
        </w:rPr>
        <w:t xml:space="preserve">9 budou integrovány do nového systému CCTV. Stávající PTZ kamera, umístěná na budově 7, bude přepojena na nový CCTV systém.   </w:t>
      </w:r>
    </w:p>
    <w:p w:rsidR="00F833AA" w:rsidRPr="00D010CC" w:rsidRDefault="00D75940" w:rsidP="00F833AA">
      <w:pPr>
        <w:spacing w:before="120"/>
        <w:rPr>
          <w:rFonts w:ascii="Arial Narrow" w:hAnsi="Arial Narrow" w:cs="Arial"/>
          <w:szCs w:val="24"/>
        </w:rPr>
      </w:pPr>
      <w:r w:rsidRPr="00D010CC">
        <w:rPr>
          <w:rFonts w:ascii="Arial Narrow" w:hAnsi="Arial Narrow" w:cs="Arial"/>
          <w:szCs w:val="24"/>
        </w:rPr>
        <w:t xml:space="preserve">Nový systém CCTV </w:t>
      </w:r>
      <w:r w:rsidR="00E539B9" w:rsidRPr="00D010CC">
        <w:rPr>
          <w:rFonts w:ascii="Arial Narrow" w:hAnsi="Arial Narrow" w:cs="Arial"/>
          <w:szCs w:val="24"/>
        </w:rPr>
        <w:t xml:space="preserve">sestává z </w:t>
      </w:r>
      <w:proofErr w:type="spellStart"/>
      <w:r w:rsidR="00E539B9" w:rsidRPr="00D010CC">
        <w:rPr>
          <w:rFonts w:ascii="Arial Narrow" w:hAnsi="Arial Narrow" w:cs="Arial"/>
          <w:szCs w:val="24"/>
        </w:rPr>
        <w:t>videomatice</w:t>
      </w:r>
      <w:proofErr w:type="spellEnd"/>
      <w:r w:rsidR="00E539B9" w:rsidRPr="00D010CC">
        <w:rPr>
          <w:rFonts w:ascii="Arial Narrow" w:hAnsi="Arial Narrow" w:cs="Arial"/>
          <w:szCs w:val="24"/>
        </w:rPr>
        <w:t xml:space="preserve"> 128/16. K </w:t>
      </w:r>
      <w:proofErr w:type="spellStart"/>
      <w:r w:rsidR="00E539B9" w:rsidRPr="00D010CC">
        <w:rPr>
          <w:rFonts w:ascii="Arial Narrow" w:hAnsi="Arial Narrow" w:cs="Arial"/>
          <w:szCs w:val="24"/>
        </w:rPr>
        <w:t>videomatici</w:t>
      </w:r>
      <w:proofErr w:type="spellEnd"/>
      <w:r w:rsidR="00E539B9" w:rsidRPr="00D010CC">
        <w:rPr>
          <w:rFonts w:ascii="Arial Narrow" w:hAnsi="Arial Narrow" w:cs="Arial"/>
          <w:szCs w:val="24"/>
        </w:rPr>
        <w:t xml:space="preserve"> je systémovými kabely připojeno </w:t>
      </w:r>
      <w:r w:rsidR="00840204" w:rsidRPr="00D010CC">
        <w:rPr>
          <w:rFonts w:ascii="Arial Narrow" w:hAnsi="Arial Narrow" w:cs="Arial"/>
          <w:szCs w:val="24"/>
        </w:rPr>
        <w:t>7</w:t>
      </w:r>
      <w:r w:rsidR="00E539B9" w:rsidRPr="00D010CC">
        <w:rPr>
          <w:rFonts w:ascii="Arial Narrow" w:hAnsi="Arial Narrow" w:cs="Arial"/>
          <w:szCs w:val="24"/>
        </w:rPr>
        <w:t xml:space="preserve"> vstupních modulů videosignálu. Na tyto vstupní moduly budou připojeny jednotlivé kamery. Pro ovládání PTZ kamer bude systém obsahovat distributor </w:t>
      </w:r>
      <w:r w:rsidR="001D15A4" w:rsidRPr="00D010CC">
        <w:rPr>
          <w:rFonts w:ascii="Arial Narrow" w:hAnsi="Arial Narrow" w:cs="Arial"/>
          <w:szCs w:val="24"/>
        </w:rPr>
        <w:t xml:space="preserve">až </w:t>
      </w:r>
      <w:r w:rsidR="007861B9" w:rsidRPr="00D010CC">
        <w:rPr>
          <w:rFonts w:ascii="Arial Narrow" w:hAnsi="Arial Narrow" w:cs="Arial"/>
          <w:szCs w:val="24"/>
        </w:rPr>
        <w:t xml:space="preserve">pro </w:t>
      </w:r>
      <w:r w:rsidR="001D15A4" w:rsidRPr="00D010CC">
        <w:rPr>
          <w:rFonts w:ascii="Arial Narrow" w:hAnsi="Arial Narrow" w:cs="Arial"/>
          <w:szCs w:val="24"/>
        </w:rPr>
        <w:t xml:space="preserve">256 </w:t>
      </w:r>
      <w:r w:rsidR="00E539B9" w:rsidRPr="00D010CC">
        <w:rPr>
          <w:rFonts w:ascii="Arial Narrow" w:hAnsi="Arial Narrow" w:cs="Arial"/>
          <w:szCs w:val="24"/>
        </w:rPr>
        <w:t>signál</w:t>
      </w:r>
      <w:r w:rsidR="001D15A4" w:rsidRPr="00D010CC">
        <w:rPr>
          <w:rFonts w:ascii="Arial Narrow" w:hAnsi="Arial Narrow" w:cs="Arial"/>
          <w:szCs w:val="24"/>
        </w:rPr>
        <w:t>ů</w:t>
      </w:r>
      <w:r w:rsidR="00E539B9" w:rsidRPr="00D010CC">
        <w:rPr>
          <w:rFonts w:ascii="Arial Narrow" w:hAnsi="Arial Narrow" w:cs="Arial"/>
          <w:szCs w:val="24"/>
        </w:rPr>
        <w:t xml:space="preserve">. </w:t>
      </w:r>
      <w:r w:rsidR="00F833AA" w:rsidRPr="00D010CC">
        <w:rPr>
          <w:rFonts w:ascii="Arial Narrow" w:hAnsi="Arial Narrow" w:cs="Arial"/>
          <w:szCs w:val="24"/>
        </w:rPr>
        <w:t>Video přepínač nabízí plně maticové spínací schopnost, tento systém může být naprogramované pro zobrazení videa z libovolné kamery na jakýkoli monitor, ať už ručně nebo prostřednictvím nezávislé automatické spínací sekvence.</w:t>
      </w:r>
    </w:p>
    <w:p w:rsidR="001D15A4" w:rsidRDefault="001D15A4" w:rsidP="00E35462">
      <w:pPr>
        <w:spacing w:before="120"/>
        <w:rPr>
          <w:rFonts w:ascii="Arial Narrow" w:hAnsi="Arial Narrow" w:cs="Arial"/>
          <w:szCs w:val="24"/>
        </w:rPr>
      </w:pPr>
      <w:r w:rsidRPr="00D010CC">
        <w:rPr>
          <w:rFonts w:ascii="Arial Narrow" w:hAnsi="Arial Narrow" w:cs="Arial"/>
          <w:szCs w:val="24"/>
        </w:rPr>
        <w:t xml:space="preserve">Pro záznam videosignálu je navrženo 7ks 16-ti kanálových DVR, vybavených dvěma 4TB HDD disky, pro zajištění ukládané doby záznamu 30 dnů v rozlišení </w:t>
      </w:r>
      <w:r w:rsidR="00D973D6" w:rsidRPr="00D010CC">
        <w:rPr>
          <w:rFonts w:ascii="Arial Narrow" w:hAnsi="Arial Narrow" w:cs="Arial"/>
          <w:szCs w:val="24"/>
        </w:rPr>
        <w:t>960H</w:t>
      </w:r>
      <w:r w:rsidRPr="00D010CC">
        <w:rPr>
          <w:rFonts w:ascii="Arial Narrow" w:hAnsi="Arial Narrow" w:cs="Arial"/>
          <w:szCs w:val="24"/>
        </w:rPr>
        <w:t xml:space="preserve"> při rychlosti 25 snímků za sekundu. DVR jsou propojeny se vstupními moduly videosignálu a do systémové LAN sítě.</w:t>
      </w:r>
      <w:r>
        <w:rPr>
          <w:rFonts w:ascii="Arial Narrow" w:hAnsi="Arial Narrow" w:cs="Arial"/>
          <w:szCs w:val="24"/>
        </w:rPr>
        <w:t xml:space="preserve">  </w:t>
      </w:r>
    </w:p>
    <w:p w:rsidR="00E539B9" w:rsidRDefault="002346B9" w:rsidP="00E35462">
      <w:pPr>
        <w:spacing w:before="120"/>
        <w:rPr>
          <w:rFonts w:ascii="Arial Narrow" w:hAnsi="Arial Narrow" w:cs="Arial"/>
          <w:szCs w:val="24"/>
        </w:rPr>
      </w:pPr>
      <w:r>
        <w:rPr>
          <w:rFonts w:ascii="Arial Narrow" w:hAnsi="Arial Narrow" w:cs="Arial"/>
          <w:szCs w:val="24"/>
        </w:rPr>
        <w:t>Matice, DVR a ostatní systémové prvky CCTV budou umístěny v datov</w:t>
      </w:r>
      <w:r w:rsidR="00427E71">
        <w:rPr>
          <w:rFonts w:ascii="Arial Narrow" w:hAnsi="Arial Narrow" w:cs="Arial"/>
          <w:szCs w:val="24"/>
        </w:rPr>
        <w:t>ých</w:t>
      </w:r>
      <w:r>
        <w:rPr>
          <w:rFonts w:ascii="Arial Narrow" w:hAnsi="Arial Narrow" w:cs="Arial"/>
          <w:szCs w:val="24"/>
        </w:rPr>
        <w:t xml:space="preserve"> rozvaděč</w:t>
      </w:r>
      <w:r w:rsidR="00427E71">
        <w:rPr>
          <w:rFonts w:ascii="Arial Narrow" w:hAnsi="Arial Narrow" w:cs="Arial"/>
          <w:szCs w:val="24"/>
        </w:rPr>
        <w:t>ích</w:t>
      </w:r>
      <w:r>
        <w:rPr>
          <w:rFonts w:ascii="Arial Narrow" w:hAnsi="Arial Narrow" w:cs="Arial"/>
          <w:szCs w:val="24"/>
        </w:rPr>
        <w:t xml:space="preserve"> umístěn</w:t>
      </w:r>
      <w:r w:rsidR="00427E71">
        <w:rPr>
          <w:rFonts w:ascii="Arial Narrow" w:hAnsi="Arial Narrow" w:cs="Arial"/>
          <w:szCs w:val="24"/>
        </w:rPr>
        <w:t>ých</w:t>
      </w:r>
      <w:r>
        <w:rPr>
          <w:rFonts w:ascii="Arial Narrow" w:hAnsi="Arial Narrow" w:cs="Arial"/>
          <w:szCs w:val="24"/>
        </w:rPr>
        <w:t xml:space="preserve"> v </w:t>
      </w:r>
      <w:r w:rsidRPr="008E0062">
        <w:rPr>
          <w:rFonts w:ascii="Arial Narrow" w:hAnsi="Arial Narrow" w:cs="Arial"/>
          <w:szCs w:val="24"/>
        </w:rPr>
        <w:t> </w:t>
      </w:r>
      <w:proofErr w:type="spellStart"/>
      <w:r w:rsidRPr="008E0062">
        <w:rPr>
          <w:rFonts w:ascii="Arial Narrow" w:hAnsi="Arial Narrow" w:cs="Arial"/>
          <w:szCs w:val="24"/>
        </w:rPr>
        <w:t>tech</w:t>
      </w:r>
      <w:proofErr w:type="spellEnd"/>
      <w:r w:rsidRPr="008E0062">
        <w:rPr>
          <w:rFonts w:ascii="Arial Narrow" w:hAnsi="Arial Narrow" w:cs="Arial"/>
          <w:szCs w:val="24"/>
        </w:rPr>
        <w:t>. místnosti operačního střediska</w:t>
      </w:r>
      <w:r>
        <w:rPr>
          <w:rFonts w:ascii="Arial Narrow" w:hAnsi="Arial Narrow" w:cs="Arial"/>
          <w:szCs w:val="24"/>
        </w:rPr>
        <w:t xml:space="preserve"> v budově B7, 1.np m.č. 111</w:t>
      </w:r>
      <w:r w:rsidRPr="008E0062">
        <w:rPr>
          <w:rFonts w:ascii="Arial Narrow" w:hAnsi="Arial Narrow" w:cs="Arial"/>
          <w:szCs w:val="24"/>
        </w:rPr>
        <w:t>.</w:t>
      </w:r>
    </w:p>
    <w:p w:rsidR="002346B9" w:rsidRDefault="002346B9" w:rsidP="00E35462">
      <w:pPr>
        <w:spacing w:before="120"/>
        <w:rPr>
          <w:rFonts w:ascii="Arial Narrow" w:hAnsi="Arial Narrow" w:cs="Arial"/>
          <w:szCs w:val="24"/>
        </w:rPr>
      </w:pPr>
      <w:r>
        <w:rPr>
          <w:rFonts w:ascii="Arial Narrow" w:hAnsi="Arial Narrow" w:cs="Arial"/>
          <w:szCs w:val="24"/>
        </w:rPr>
        <w:t>Na pracovním stole technika referátu T a ZT bude umístěn 1 LCD panel 24", připojený na PC stanici s webovým klientem CCTV, společné se systémem PCO.</w:t>
      </w:r>
    </w:p>
    <w:p w:rsidR="007861B9" w:rsidRDefault="00CC0669" w:rsidP="00E35462">
      <w:pPr>
        <w:spacing w:before="120"/>
        <w:rPr>
          <w:rFonts w:ascii="Arial Narrow" w:hAnsi="Arial Narrow" w:cs="Arial"/>
          <w:szCs w:val="24"/>
        </w:rPr>
      </w:pPr>
      <w:r>
        <w:rPr>
          <w:rFonts w:ascii="Arial Narrow" w:hAnsi="Arial Narrow" w:cs="Arial"/>
          <w:szCs w:val="24"/>
        </w:rPr>
        <w:t xml:space="preserve">Pro operační středisko (velín) je navrženo umístění LCD panelu </w:t>
      </w:r>
      <w:r w:rsidR="00AC5B96">
        <w:rPr>
          <w:rFonts w:ascii="Arial Narrow" w:hAnsi="Arial Narrow" w:cs="Arial"/>
          <w:szCs w:val="24"/>
        </w:rPr>
        <w:t>55</w:t>
      </w:r>
      <w:r>
        <w:rPr>
          <w:rFonts w:ascii="Arial Narrow" w:hAnsi="Arial Narrow" w:cs="Arial"/>
          <w:szCs w:val="24"/>
        </w:rPr>
        <w:t xml:space="preserve">" pro zobrazení obrazu kamer dle požadavků uživatele. Na tomto monitoru budou zobrazovány poplachové kamery (stav aktivovaný HW vstupy serverů), toto zobrazení bude upřednostněno před uživatelským. </w:t>
      </w:r>
    </w:p>
    <w:p w:rsidR="005B265D" w:rsidRDefault="00CC0669" w:rsidP="00E35462">
      <w:pPr>
        <w:spacing w:before="120"/>
        <w:rPr>
          <w:rFonts w:ascii="Arial Narrow" w:hAnsi="Arial Narrow" w:cs="Arial"/>
          <w:szCs w:val="24"/>
        </w:rPr>
      </w:pPr>
      <w:r>
        <w:rPr>
          <w:rFonts w:ascii="Arial Narrow" w:hAnsi="Arial Narrow" w:cs="Arial"/>
          <w:szCs w:val="24"/>
        </w:rPr>
        <w:t xml:space="preserve">Dále je dle požadavků uživatele navrženo 6ks LCD panelů </w:t>
      </w:r>
      <w:r w:rsidR="002346B9">
        <w:rPr>
          <w:rFonts w:ascii="Arial Narrow" w:hAnsi="Arial Narrow" w:cs="Arial"/>
          <w:szCs w:val="24"/>
        </w:rPr>
        <w:t>19</w:t>
      </w:r>
      <w:r>
        <w:rPr>
          <w:rFonts w:ascii="Arial Narrow" w:hAnsi="Arial Narrow" w:cs="Arial"/>
          <w:szCs w:val="24"/>
        </w:rPr>
        <w:t xml:space="preserve">" </w:t>
      </w:r>
      <w:r w:rsidR="002346B9">
        <w:rPr>
          <w:rFonts w:ascii="Arial Narrow" w:hAnsi="Arial Narrow" w:cs="Arial"/>
          <w:szCs w:val="24"/>
        </w:rPr>
        <w:t>5</w:t>
      </w:r>
      <w:r>
        <w:rPr>
          <w:rFonts w:ascii="Arial Narrow" w:hAnsi="Arial Narrow" w:cs="Arial"/>
          <w:szCs w:val="24"/>
        </w:rPr>
        <w:t>:</w:t>
      </w:r>
      <w:r w:rsidR="002346B9">
        <w:rPr>
          <w:rFonts w:ascii="Arial Narrow" w:hAnsi="Arial Narrow" w:cs="Arial"/>
          <w:szCs w:val="24"/>
        </w:rPr>
        <w:t>4</w:t>
      </w:r>
      <w:r>
        <w:rPr>
          <w:rFonts w:ascii="Arial Narrow" w:hAnsi="Arial Narrow" w:cs="Arial"/>
          <w:szCs w:val="24"/>
        </w:rPr>
        <w:t xml:space="preserve"> pro zobrazení spot obrazů vybraných kamer. Tyto obrazy kamer bude možné volit jen osobám s příslušným oprávněním.</w:t>
      </w:r>
      <w:r w:rsidR="003C102E">
        <w:rPr>
          <w:rFonts w:ascii="Arial Narrow" w:hAnsi="Arial Narrow" w:cs="Arial"/>
          <w:szCs w:val="24"/>
        </w:rPr>
        <w:t xml:space="preserve"> </w:t>
      </w:r>
    </w:p>
    <w:p w:rsidR="00CC0669" w:rsidRDefault="003C102E" w:rsidP="00E35462">
      <w:pPr>
        <w:spacing w:before="120"/>
        <w:rPr>
          <w:rFonts w:ascii="Arial Narrow" w:hAnsi="Arial Narrow" w:cs="Arial"/>
          <w:szCs w:val="24"/>
        </w:rPr>
      </w:pPr>
      <w:r>
        <w:rPr>
          <w:rFonts w:ascii="Arial Narrow" w:hAnsi="Arial Narrow" w:cs="Arial"/>
          <w:szCs w:val="24"/>
        </w:rPr>
        <w:t>Na pracovním stole operátora bud</w:t>
      </w:r>
      <w:r w:rsidR="007861B9">
        <w:rPr>
          <w:rFonts w:ascii="Arial Narrow" w:hAnsi="Arial Narrow" w:cs="Arial"/>
          <w:szCs w:val="24"/>
        </w:rPr>
        <w:t>e</w:t>
      </w:r>
      <w:r>
        <w:rPr>
          <w:rFonts w:ascii="Arial Narrow" w:hAnsi="Arial Narrow" w:cs="Arial"/>
          <w:szCs w:val="24"/>
        </w:rPr>
        <w:t xml:space="preserve"> umístěn  LCD panely 22"</w:t>
      </w:r>
      <w:r w:rsidR="002346B9">
        <w:rPr>
          <w:rFonts w:ascii="Arial Narrow" w:hAnsi="Arial Narrow" w:cs="Arial"/>
          <w:szCs w:val="24"/>
        </w:rPr>
        <w:t>, připojen</w:t>
      </w:r>
      <w:r w:rsidR="007861B9">
        <w:rPr>
          <w:rFonts w:ascii="Arial Narrow" w:hAnsi="Arial Narrow" w:cs="Arial"/>
          <w:szCs w:val="24"/>
        </w:rPr>
        <w:t>ý</w:t>
      </w:r>
      <w:r w:rsidR="002346B9">
        <w:rPr>
          <w:rFonts w:ascii="Arial Narrow" w:hAnsi="Arial Narrow" w:cs="Arial"/>
          <w:szCs w:val="24"/>
        </w:rPr>
        <w:t xml:space="preserve"> na PC stanici s webovým klientem CCTV</w:t>
      </w:r>
      <w:r>
        <w:rPr>
          <w:rFonts w:ascii="Arial Narrow" w:hAnsi="Arial Narrow" w:cs="Arial"/>
          <w:szCs w:val="24"/>
        </w:rPr>
        <w:t>.</w:t>
      </w:r>
      <w:r w:rsidR="005B265D">
        <w:rPr>
          <w:rFonts w:ascii="Arial Narrow" w:hAnsi="Arial Narrow" w:cs="Arial"/>
          <w:szCs w:val="24"/>
        </w:rPr>
        <w:t xml:space="preserve"> </w:t>
      </w:r>
    </w:p>
    <w:p w:rsidR="00947E8D" w:rsidRDefault="00947E8D" w:rsidP="00E35462">
      <w:pPr>
        <w:spacing w:before="120"/>
        <w:rPr>
          <w:rFonts w:ascii="Arial Narrow" w:hAnsi="Arial Narrow" w:cs="Arial"/>
          <w:szCs w:val="24"/>
        </w:rPr>
      </w:pPr>
      <w:r>
        <w:rPr>
          <w:rFonts w:ascii="Arial Narrow" w:hAnsi="Arial Narrow" w:cs="Arial"/>
          <w:szCs w:val="24"/>
        </w:rPr>
        <w:t>Všechny LCD panely instalované v prostoru</w:t>
      </w:r>
      <w:r w:rsidRPr="00947E8D">
        <w:rPr>
          <w:rFonts w:ascii="Arial Narrow" w:hAnsi="Arial Narrow" w:cs="Arial"/>
          <w:szCs w:val="24"/>
        </w:rPr>
        <w:t xml:space="preserve"> </w:t>
      </w:r>
      <w:r>
        <w:rPr>
          <w:rFonts w:ascii="Arial Narrow" w:hAnsi="Arial Narrow" w:cs="Arial"/>
          <w:szCs w:val="24"/>
        </w:rPr>
        <w:t>operačního střediska (velín) budou provozovány v trvalém nepřetržitém režimu 24/7.</w:t>
      </w:r>
    </w:p>
    <w:p w:rsidR="00DA5336" w:rsidRDefault="00DA5336" w:rsidP="00EC6DF5">
      <w:pPr>
        <w:spacing w:before="120"/>
        <w:rPr>
          <w:rFonts w:ascii="Arial Narrow" w:hAnsi="Arial Narrow" w:cs="Arial"/>
          <w:szCs w:val="24"/>
        </w:rPr>
      </w:pPr>
    </w:p>
    <w:p w:rsidR="00EC6DF5" w:rsidRDefault="00EC6DF5" w:rsidP="00EC6DF5">
      <w:pPr>
        <w:spacing w:before="120"/>
        <w:rPr>
          <w:rFonts w:ascii="Arial Narrow" w:hAnsi="Arial Narrow" w:cs="Arial"/>
          <w:szCs w:val="24"/>
        </w:rPr>
      </w:pPr>
      <w:r w:rsidRPr="003C102E">
        <w:rPr>
          <w:rFonts w:ascii="Arial Narrow" w:hAnsi="Arial Narrow" w:cs="Arial"/>
          <w:szCs w:val="24"/>
        </w:rPr>
        <w:t>Návrh rozmístění LCD panelů na čelní stěně operačního střediska:</w:t>
      </w:r>
    </w:p>
    <w:p w:rsidR="00EC6DF5" w:rsidRDefault="00D15D51" w:rsidP="00F466DF">
      <w:pPr>
        <w:spacing w:before="120"/>
        <w:jc w:val="center"/>
        <w:rPr>
          <w:rFonts w:ascii="Arial Narrow" w:hAnsi="Arial Narrow" w:cs="Arial"/>
          <w:szCs w:val="24"/>
        </w:rPr>
      </w:pPr>
      <w:r>
        <w:rPr>
          <w:rFonts w:ascii="Arial Narrow" w:hAnsi="Arial Narrow" w:cs="Arial"/>
          <w:noProof/>
          <w:szCs w:val="24"/>
        </w:rPr>
        <w:lastRenderedPageBreak/>
        <w:drawing>
          <wp:inline distT="0" distB="0" distL="0" distR="0">
            <wp:extent cx="5276282" cy="2408512"/>
            <wp:effectExtent l="19050" t="0" r="568" b="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cstate="print"/>
                    <a:srcRect/>
                    <a:stretch>
                      <a:fillRect/>
                    </a:stretch>
                  </pic:blipFill>
                  <pic:spPr bwMode="auto">
                    <a:xfrm>
                      <a:off x="0" y="0"/>
                      <a:ext cx="5280779" cy="2410565"/>
                    </a:xfrm>
                    <a:prstGeom prst="rect">
                      <a:avLst/>
                    </a:prstGeom>
                    <a:noFill/>
                    <a:ln w="9525">
                      <a:noFill/>
                      <a:miter lim="800000"/>
                      <a:headEnd/>
                      <a:tailEnd/>
                    </a:ln>
                  </pic:spPr>
                </pic:pic>
              </a:graphicData>
            </a:graphic>
          </wp:inline>
        </w:drawing>
      </w:r>
    </w:p>
    <w:p w:rsidR="00384F02" w:rsidRDefault="003C102E" w:rsidP="00E35462">
      <w:pPr>
        <w:spacing w:before="120"/>
        <w:rPr>
          <w:rFonts w:ascii="Arial Narrow" w:hAnsi="Arial Narrow" w:cs="Arial"/>
          <w:szCs w:val="24"/>
        </w:rPr>
      </w:pPr>
      <w:r>
        <w:rPr>
          <w:rFonts w:ascii="Arial Narrow" w:hAnsi="Arial Narrow" w:cs="Arial"/>
          <w:szCs w:val="24"/>
        </w:rPr>
        <w:t xml:space="preserve">Klientské stanice systému CCTV v jednotlivých kancelářích budou vybaveny </w:t>
      </w:r>
      <w:r w:rsidR="002346B9">
        <w:rPr>
          <w:rFonts w:ascii="Arial Narrow" w:hAnsi="Arial Narrow" w:cs="Arial"/>
          <w:szCs w:val="24"/>
        </w:rPr>
        <w:t xml:space="preserve">systémovou ovládací klávesnicí </w:t>
      </w:r>
      <w:r>
        <w:rPr>
          <w:rFonts w:ascii="Arial Narrow" w:hAnsi="Arial Narrow" w:cs="Arial"/>
          <w:szCs w:val="24"/>
        </w:rPr>
        <w:t xml:space="preserve">LCD panelem </w:t>
      </w:r>
      <w:r w:rsidR="002346B9">
        <w:rPr>
          <w:rFonts w:ascii="Arial Narrow" w:hAnsi="Arial Narrow" w:cs="Arial"/>
          <w:szCs w:val="24"/>
        </w:rPr>
        <w:t>19</w:t>
      </w:r>
      <w:r>
        <w:rPr>
          <w:rFonts w:ascii="Arial Narrow" w:hAnsi="Arial Narrow" w:cs="Arial"/>
          <w:szCs w:val="24"/>
        </w:rPr>
        <w:t>".</w:t>
      </w:r>
      <w:r w:rsidR="00840204">
        <w:rPr>
          <w:rFonts w:ascii="Arial Narrow" w:hAnsi="Arial Narrow" w:cs="Arial"/>
          <w:szCs w:val="24"/>
        </w:rPr>
        <w:t xml:space="preserve"> Na těchto klientských stanicích nebude možné pořizovat ani ukládat zaznamenaný obraz z DVR. </w:t>
      </w:r>
      <w:r w:rsidR="00384F02">
        <w:rPr>
          <w:rFonts w:ascii="Arial Narrow" w:hAnsi="Arial Narrow" w:cs="Arial"/>
          <w:szCs w:val="24"/>
        </w:rPr>
        <w:t xml:space="preserve">prohlížení záznamu je dle přístupového oprávnění uživatele možné, přepnutím na LCD z "živého" obrazu na výstup DVR (záznam). Prohlížení "živého" obrazu kamer v režimu </w:t>
      </w:r>
      <w:proofErr w:type="spellStart"/>
      <w:r w:rsidR="00384F02">
        <w:rPr>
          <w:rFonts w:ascii="Arial Narrow" w:hAnsi="Arial Narrow" w:cs="Arial"/>
          <w:szCs w:val="24"/>
        </w:rPr>
        <w:t>multiscreen</w:t>
      </w:r>
      <w:proofErr w:type="spellEnd"/>
      <w:r w:rsidR="00384F02">
        <w:rPr>
          <w:rFonts w:ascii="Arial Narrow" w:hAnsi="Arial Narrow" w:cs="Arial"/>
          <w:szCs w:val="24"/>
        </w:rPr>
        <w:t xml:space="preserve"> je možné pouze jako výstup DVR, </w:t>
      </w:r>
      <w:proofErr w:type="spellStart"/>
      <w:r w:rsidR="00384F02">
        <w:rPr>
          <w:rFonts w:ascii="Arial Narrow" w:hAnsi="Arial Narrow" w:cs="Arial"/>
          <w:szCs w:val="24"/>
        </w:rPr>
        <w:t>multiscreen</w:t>
      </w:r>
      <w:proofErr w:type="spellEnd"/>
      <w:r w:rsidR="00384F02">
        <w:rPr>
          <w:rFonts w:ascii="Arial Narrow" w:hAnsi="Arial Narrow" w:cs="Arial"/>
          <w:szCs w:val="24"/>
        </w:rPr>
        <w:t xml:space="preserve"> obraz sestaven pouze z kamer na toto DVR připojených. Pro sledování jiné </w:t>
      </w:r>
      <w:proofErr w:type="spellStart"/>
      <w:r w:rsidR="00700458">
        <w:rPr>
          <w:rFonts w:ascii="Arial Narrow" w:hAnsi="Arial Narrow" w:cs="Arial"/>
          <w:szCs w:val="24"/>
        </w:rPr>
        <w:t>m</w:t>
      </w:r>
      <w:r w:rsidR="00384F02">
        <w:rPr>
          <w:rFonts w:ascii="Arial Narrow" w:hAnsi="Arial Narrow" w:cs="Arial"/>
          <w:szCs w:val="24"/>
        </w:rPr>
        <w:t>ultiscreen</w:t>
      </w:r>
      <w:proofErr w:type="spellEnd"/>
      <w:r w:rsidR="00384F02">
        <w:rPr>
          <w:rFonts w:ascii="Arial Narrow" w:hAnsi="Arial Narrow" w:cs="Arial"/>
          <w:szCs w:val="24"/>
        </w:rPr>
        <w:t xml:space="preserve"> sestavy nutno přepnout na výstup z jiného DVR. </w:t>
      </w:r>
      <w:r w:rsidR="00C25757">
        <w:rPr>
          <w:rFonts w:ascii="Arial Narrow" w:hAnsi="Arial Narrow" w:cs="Arial"/>
          <w:szCs w:val="24"/>
        </w:rPr>
        <w:t xml:space="preserve">Na klientské stanici je dle přiděleného oprávnění možné sledování živého obrazu kterékoliv kamery, v režimu </w:t>
      </w:r>
      <w:proofErr w:type="spellStart"/>
      <w:r w:rsidR="00C25757">
        <w:rPr>
          <w:rFonts w:ascii="Arial Narrow" w:hAnsi="Arial Narrow" w:cs="Arial"/>
          <w:szCs w:val="24"/>
        </w:rPr>
        <w:t>multiscreen</w:t>
      </w:r>
      <w:proofErr w:type="spellEnd"/>
      <w:r w:rsidR="00C25757">
        <w:rPr>
          <w:rFonts w:ascii="Arial Narrow" w:hAnsi="Arial Narrow" w:cs="Arial"/>
          <w:szCs w:val="24"/>
        </w:rPr>
        <w:t xml:space="preserve"> pouze současně s kamerami, připojenými na stejné DVR jako požadovaná kamera. </w:t>
      </w:r>
    </w:p>
    <w:p w:rsidR="003C102E" w:rsidRDefault="00840204" w:rsidP="00E35462">
      <w:pPr>
        <w:spacing w:before="120"/>
        <w:rPr>
          <w:rFonts w:ascii="Arial Narrow" w:hAnsi="Arial Narrow" w:cs="Arial"/>
          <w:szCs w:val="24"/>
        </w:rPr>
      </w:pPr>
      <w:r>
        <w:rPr>
          <w:rFonts w:ascii="Arial Narrow" w:hAnsi="Arial Narrow" w:cs="Arial"/>
          <w:szCs w:val="24"/>
        </w:rPr>
        <w:t>Klient</w:t>
      </w:r>
      <w:r w:rsidR="00384F02">
        <w:rPr>
          <w:rFonts w:ascii="Arial Narrow" w:hAnsi="Arial Narrow" w:cs="Arial"/>
          <w:szCs w:val="24"/>
        </w:rPr>
        <w:t>s</w:t>
      </w:r>
      <w:r>
        <w:rPr>
          <w:rFonts w:ascii="Arial Narrow" w:hAnsi="Arial Narrow" w:cs="Arial"/>
          <w:szCs w:val="24"/>
        </w:rPr>
        <w:t xml:space="preserve">ké stanice, u kterých je požadavek </w:t>
      </w:r>
      <w:r w:rsidR="00384F02">
        <w:rPr>
          <w:rFonts w:ascii="Arial Narrow" w:hAnsi="Arial Narrow" w:cs="Arial"/>
          <w:szCs w:val="24"/>
        </w:rPr>
        <w:t>na možnost archivace a ukládání záznamu, budou vybaveny PC stanicí s LCD 22", s webovým klientem, s přístupem na jednotlivá DVR dle stupně oprávnění. Webový PC klient umožňuje sledování "živého" obrazu, záznamu, i archivaci dat.</w:t>
      </w:r>
      <w:r w:rsidR="00700458">
        <w:rPr>
          <w:rFonts w:ascii="Arial Narrow" w:hAnsi="Arial Narrow" w:cs="Arial"/>
          <w:szCs w:val="24"/>
        </w:rPr>
        <w:t xml:space="preserve"> sledování </w:t>
      </w:r>
      <w:proofErr w:type="spellStart"/>
      <w:r w:rsidR="00700458">
        <w:rPr>
          <w:rFonts w:ascii="Arial Narrow" w:hAnsi="Arial Narrow" w:cs="Arial"/>
          <w:szCs w:val="24"/>
        </w:rPr>
        <w:t>multiscreen</w:t>
      </w:r>
      <w:proofErr w:type="spellEnd"/>
      <w:r w:rsidR="00700458">
        <w:rPr>
          <w:rFonts w:ascii="Arial Narrow" w:hAnsi="Arial Narrow" w:cs="Arial"/>
          <w:szCs w:val="24"/>
        </w:rPr>
        <w:t xml:space="preserve"> obrazu možné sestavit </w:t>
      </w:r>
      <w:proofErr w:type="spellStart"/>
      <w:r w:rsidR="00700458">
        <w:rPr>
          <w:rFonts w:ascii="Arial Narrow" w:hAnsi="Arial Narrow" w:cs="Arial"/>
          <w:szCs w:val="24"/>
        </w:rPr>
        <w:t>llibovolně</w:t>
      </w:r>
      <w:proofErr w:type="spellEnd"/>
      <w:r w:rsidR="00700458">
        <w:rPr>
          <w:rFonts w:ascii="Arial Narrow" w:hAnsi="Arial Narrow" w:cs="Arial"/>
          <w:szCs w:val="24"/>
        </w:rPr>
        <w:t xml:space="preserve"> z kterýchkoliv kamer.</w:t>
      </w:r>
      <w:r w:rsidR="00C25757" w:rsidRPr="00C25757">
        <w:rPr>
          <w:rFonts w:ascii="Arial Narrow" w:hAnsi="Arial Narrow" w:cs="Arial"/>
          <w:szCs w:val="24"/>
        </w:rPr>
        <w:t xml:space="preserve"> </w:t>
      </w:r>
      <w:r w:rsidR="00C25757">
        <w:rPr>
          <w:rFonts w:ascii="Arial Narrow" w:hAnsi="Arial Narrow" w:cs="Arial"/>
          <w:szCs w:val="24"/>
        </w:rPr>
        <w:t xml:space="preserve">Na klientské PC stanici je dle přiděleného oprávnění možné sledování živého obrazu kterékoliv kamery, v režimu </w:t>
      </w:r>
      <w:proofErr w:type="spellStart"/>
      <w:r w:rsidR="00C25757">
        <w:rPr>
          <w:rFonts w:ascii="Arial Narrow" w:hAnsi="Arial Narrow" w:cs="Arial"/>
          <w:szCs w:val="24"/>
        </w:rPr>
        <w:t>multiscreen</w:t>
      </w:r>
      <w:proofErr w:type="spellEnd"/>
      <w:r w:rsidR="00C25757">
        <w:rPr>
          <w:rFonts w:ascii="Arial Narrow" w:hAnsi="Arial Narrow" w:cs="Arial"/>
          <w:szCs w:val="24"/>
        </w:rPr>
        <w:t xml:space="preserve"> pouze současně s kamerami, připojenými na stejné DVR jako požadovaná kamera.</w:t>
      </w:r>
    </w:p>
    <w:p w:rsidR="00E35462" w:rsidRDefault="004C46A2" w:rsidP="00E35462">
      <w:pPr>
        <w:spacing w:before="120"/>
        <w:rPr>
          <w:rFonts w:ascii="Arial Narrow" w:hAnsi="Arial Narrow" w:cs="Arial"/>
          <w:szCs w:val="24"/>
        </w:rPr>
      </w:pPr>
      <w:r w:rsidRPr="006E4B15">
        <w:rPr>
          <w:rFonts w:ascii="Arial Narrow" w:hAnsi="Arial Narrow" w:cs="Arial"/>
          <w:szCs w:val="24"/>
        </w:rPr>
        <w:t>Areál bude vybaven systémem CCTV tvo</w:t>
      </w:r>
      <w:r w:rsidRPr="006E4B15">
        <w:rPr>
          <w:rFonts w:ascii="Arial Narrow" w:hAnsi="Arial Narrow" w:cs="Arial" w:hint="eastAsia"/>
          <w:szCs w:val="24"/>
        </w:rPr>
        <w:t>ř</w:t>
      </w:r>
      <w:r w:rsidRPr="006E4B15">
        <w:rPr>
          <w:rFonts w:ascii="Arial Narrow" w:hAnsi="Arial Narrow" w:cs="Arial"/>
          <w:szCs w:val="24"/>
        </w:rPr>
        <w:t>eným a vn</w:t>
      </w:r>
      <w:r w:rsidRPr="006E4B15">
        <w:rPr>
          <w:rFonts w:ascii="Arial Narrow" w:hAnsi="Arial Narrow" w:cs="Arial" w:hint="eastAsia"/>
          <w:szCs w:val="24"/>
        </w:rPr>
        <w:t>ě</w:t>
      </w:r>
      <w:r w:rsidRPr="006E4B15">
        <w:rPr>
          <w:rFonts w:ascii="Arial Narrow" w:hAnsi="Arial Narrow" w:cs="Arial"/>
          <w:szCs w:val="24"/>
        </w:rPr>
        <w:t xml:space="preserve">jšími barevnými statickými </w:t>
      </w:r>
      <w:r w:rsidR="00E35462">
        <w:rPr>
          <w:rFonts w:ascii="Arial Narrow" w:hAnsi="Arial Narrow" w:cs="Arial"/>
          <w:szCs w:val="24"/>
        </w:rPr>
        <w:t>a otočnými kamerami</w:t>
      </w:r>
      <w:r w:rsidR="00E35462" w:rsidRPr="006E4B15">
        <w:rPr>
          <w:rFonts w:ascii="Arial Narrow" w:hAnsi="Arial Narrow" w:cs="Arial"/>
          <w:szCs w:val="24"/>
        </w:rPr>
        <w:t>.</w:t>
      </w:r>
      <w:r w:rsidR="00E35462">
        <w:rPr>
          <w:rFonts w:ascii="Arial Narrow" w:hAnsi="Arial Narrow" w:cs="Arial"/>
          <w:szCs w:val="24"/>
        </w:rPr>
        <w:t xml:space="preserve"> </w:t>
      </w:r>
      <w:r w:rsidR="00CC0669">
        <w:rPr>
          <w:rFonts w:ascii="Arial Narrow" w:hAnsi="Arial Narrow" w:cs="Arial"/>
          <w:szCs w:val="24"/>
        </w:rPr>
        <w:t xml:space="preserve">Kamery budou s jednotlivými servery propojeny optickými kabely. Převodníky </w:t>
      </w:r>
      <w:proofErr w:type="spellStart"/>
      <w:r w:rsidR="00CC0669">
        <w:rPr>
          <w:rFonts w:ascii="Arial Narrow" w:hAnsi="Arial Narrow" w:cs="Arial"/>
          <w:szCs w:val="24"/>
        </w:rPr>
        <w:t>koax</w:t>
      </w:r>
      <w:proofErr w:type="spellEnd"/>
      <w:r w:rsidR="00CC0669">
        <w:rPr>
          <w:rFonts w:ascii="Arial Narrow" w:hAnsi="Arial Narrow" w:cs="Arial"/>
          <w:szCs w:val="24"/>
        </w:rPr>
        <w:t xml:space="preserve">/optika budou umístěny v kamerových rozvaděčích </w:t>
      </w:r>
      <w:proofErr w:type="spellStart"/>
      <w:r w:rsidR="00BB4AC4">
        <w:rPr>
          <w:rFonts w:ascii="Arial Narrow" w:hAnsi="Arial Narrow" w:cs="Arial"/>
          <w:szCs w:val="24"/>
        </w:rPr>
        <w:t>RK.xxx</w:t>
      </w:r>
      <w:proofErr w:type="spellEnd"/>
      <w:r w:rsidR="00BB4AC4">
        <w:rPr>
          <w:rFonts w:ascii="Arial Narrow" w:hAnsi="Arial Narrow" w:cs="Arial"/>
          <w:szCs w:val="24"/>
        </w:rPr>
        <w:t xml:space="preserve"> </w:t>
      </w:r>
      <w:r w:rsidR="00CC0669">
        <w:rPr>
          <w:rFonts w:ascii="Arial Narrow" w:hAnsi="Arial Narrow" w:cs="Arial"/>
          <w:szCs w:val="24"/>
        </w:rPr>
        <w:t xml:space="preserve">v prostoru zakázaného pásma, a ve vanách v datovém rozvaděči umístěném v </w:t>
      </w:r>
      <w:r w:rsidR="00CC0669" w:rsidRPr="008E0062">
        <w:rPr>
          <w:rFonts w:ascii="Arial Narrow" w:hAnsi="Arial Narrow" w:cs="Arial"/>
          <w:szCs w:val="24"/>
        </w:rPr>
        <w:t> </w:t>
      </w:r>
      <w:proofErr w:type="spellStart"/>
      <w:r w:rsidR="00CC0669" w:rsidRPr="008E0062">
        <w:rPr>
          <w:rFonts w:ascii="Arial Narrow" w:hAnsi="Arial Narrow" w:cs="Arial"/>
          <w:szCs w:val="24"/>
        </w:rPr>
        <w:t>tech</w:t>
      </w:r>
      <w:proofErr w:type="spellEnd"/>
      <w:r w:rsidR="00CC0669" w:rsidRPr="008E0062">
        <w:rPr>
          <w:rFonts w:ascii="Arial Narrow" w:hAnsi="Arial Narrow" w:cs="Arial"/>
          <w:szCs w:val="24"/>
        </w:rPr>
        <w:t>. místnosti operačního střediska</w:t>
      </w:r>
      <w:r w:rsidR="00CC0669">
        <w:rPr>
          <w:rFonts w:ascii="Arial Narrow" w:hAnsi="Arial Narrow" w:cs="Arial"/>
          <w:szCs w:val="24"/>
        </w:rPr>
        <w:t xml:space="preserve"> v budově B7, 1.np m.č. 111</w:t>
      </w:r>
      <w:r w:rsidR="00CC0669" w:rsidRPr="008E0062">
        <w:rPr>
          <w:rFonts w:ascii="Arial Narrow" w:hAnsi="Arial Narrow" w:cs="Arial"/>
          <w:szCs w:val="24"/>
        </w:rPr>
        <w:t>.</w:t>
      </w:r>
    </w:p>
    <w:p w:rsidR="0018697F" w:rsidRDefault="00E35462" w:rsidP="00E35462">
      <w:pPr>
        <w:spacing w:before="120"/>
        <w:rPr>
          <w:rFonts w:ascii="Arial Narrow" w:hAnsi="Arial Narrow" w:cs="Arial"/>
          <w:szCs w:val="24"/>
        </w:rPr>
      </w:pPr>
      <w:r>
        <w:rPr>
          <w:rFonts w:ascii="Arial Narrow" w:hAnsi="Arial Narrow" w:cs="Arial"/>
          <w:szCs w:val="24"/>
        </w:rPr>
        <w:t xml:space="preserve">V zakázaném pásmu je navrženo </w:t>
      </w:r>
      <w:r w:rsidR="00840204">
        <w:rPr>
          <w:rFonts w:ascii="Arial Narrow" w:hAnsi="Arial Narrow" w:cs="Arial"/>
          <w:szCs w:val="24"/>
        </w:rPr>
        <w:t>27</w:t>
      </w:r>
      <w:r>
        <w:rPr>
          <w:rFonts w:ascii="Arial Narrow" w:hAnsi="Arial Narrow" w:cs="Arial"/>
          <w:szCs w:val="24"/>
        </w:rPr>
        <w:t xml:space="preserve"> statických kamer, pro sledování koridorů zakázaným pásmem jsou navrženy 2 statické kamery</w:t>
      </w:r>
      <w:r w:rsidR="0018697F">
        <w:rPr>
          <w:rFonts w:ascii="Arial Narrow" w:hAnsi="Arial Narrow" w:cs="Arial"/>
          <w:szCs w:val="24"/>
        </w:rPr>
        <w:t>. Tyto kamery budou umístěny na sloupcích nového vnitřního oplocení zakázaného pásma ve výšce 3,2m ta</w:t>
      </w:r>
      <w:r w:rsidR="0018697F" w:rsidRPr="00840204">
        <w:rPr>
          <w:rFonts w:ascii="Arial Narrow" w:hAnsi="Arial Narrow" w:cs="Arial"/>
          <w:szCs w:val="24"/>
        </w:rPr>
        <w:t>k, aby sledovaly prostor mezi ohradní zdí a vnitřním oplocením. P</w:t>
      </w:r>
      <w:r w:rsidRPr="00840204">
        <w:rPr>
          <w:rFonts w:ascii="Arial Narrow" w:hAnsi="Arial Narrow" w:cs="Arial"/>
          <w:szCs w:val="24"/>
        </w:rPr>
        <w:t>ro sledování prostoru uvnitř vjezdového</w:t>
      </w:r>
      <w:r>
        <w:rPr>
          <w:rFonts w:ascii="Arial Narrow" w:hAnsi="Arial Narrow" w:cs="Arial"/>
          <w:szCs w:val="24"/>
        </w:rPr>
        <w:t xml:space="preserve"> koše je navržena 1 statická kamera. </w:t>
      </w:r>
      <w:r w:rsidR="00D75940" w:rsidRPr="00D75940">
        <w:rPr>
          <w:rFonts w:ascii="Arial Narrow" w:hAnsi="Arial Narrow" w:cs="Arial"/>
          <w:szCs w:val="24"/>
        </w:rPr>
        <w:t xml:space="preserve">Z ostrahového pásma a ostrahových věží bude demontováno 12ks stávajících kamer. </w:t>
      </w:r>
      <w:r>
        <w:rPr>
          <w:rFonts w:ascii="Arial Narrow" w:hAnsi="Arial Narrow" w:cs="Arial"/>
          <w:szCs w:val="24"/>
        </w:rPr>
        <w:t>Pro sledování střechy vjezdového koše je navržena 1 statická kamera umístěná na objektu B7</w:t>
      </w:r>
      <w:r w:rsidR="0018697F">
        <w:rPr>
          <w:rFonts w:ascii="Arial Narrow" w:hAnsi="Arial Narrow" w:cs="Arial"/>
          <w:szCs w:val="24"/>
        </w:rPr>
        <w:t>(3.np)</w:t>
      </w:r>
      <w:r>
        <w:rPr>
          <w:rFonts w:ascii="Arial Narrow" w:hAnsi="Arial Narrow" w:cs="Arial"/>
          <w:szCs w:val="24"/>
        </w:rPr>
        <w:t xml:space="preserve">. </w:t>
      </w:r>
    </w:p>
    <w:p w:rsidR="00776767" w:rsidRDefault="00776767" w:rsidP="00E35462">
      <w:pPr>
        <w:spacing w:before="120"/>
        <w:rPr>
          <w:rFonts w:ascii="Arial Narrow" w:hAnsi="Arial Narrow" w:cs="Arial"/>
          <w:szCs w:val="24"/>
        </w:rPr>
      </w:pPr>
      <w:r>
        <w:rPr>
          <w:rFonts w:ascii="Arial Narrow" w:hAnsi="Arial Narrow" w:cs="Arial"/>
          <w:szCs w:val="24"/>
        </w:rPr>
        <w:t>Navržena je</w:t>
      </w:r>
      <w:r w:rsidRPr="004E5F51">
        <w:rPr>
          <w:rFonts w:ascii="Arial Narrow" w:hAnsi="Arial Narrow" w:cs="Arial"/>
          <w:szCs w:val="24"/>
        </w:rPr>
        <w:t xml:space="preserve"> </w:t>
      </w:r>
      <w:r w:rsidR="004E5F51" w:rsidRPr="004E5F51">
        <w:rPr>
          <w:rFonts w:ascii="Arial Narrow" w:hAnsi="Arial Narrow" w:cs="Arial"/>
          <w:szCs w:val="24"/>
        </w:rPr>
        <w:t xml:space="preserve">analogová </w:t>
      </w:r>
      <w:r>
        <w:rPr>
          <w:rFonts w:ascii="Arial Narrow" w:hAnsi="Arial Narrow" w:cs="Arial"/>
          <w:szCs w:val="24"/>
        </w:rPr>
        <w:t>k</w:t>
      </w:r>
      <w:r w:rsidRPr="00776767">
        <w:rPr>
          <w:rFonts w:ascii="Arial Narrow" w:hAnsi="Arial Narrow" w:cs="Arial"/>
          <w:szCs w:val="24"/>
        </w:rPr>
        <w:t>amera v box provedení,</w:t>
      </w:r>
      <w:r>
        <w:rPr>
          <w:rFonts w:ascii="Arial Narrow" w:hAnsi="Arial Narrow" w:cs="Arial"/>
          <w:szCs w:val="24"/>
        </w:rPr>
        <w:t xml:space="preserve"> umístěná v temperovaném krytu,</w:t>
      </w:r>
      <w:r w:rsidRPr="00776767">
        <w:rPr>
          <w:rFonts w:ascii="Arial Narrow" w:hAnsi="Arial Narrow" w:cs="Arial"/>
          <w:szCs w:val="24"/>
        </w:rPr>
        <w:t xml:space="preserve"> přepínaná Den/Noc s IR-C filtrem,</w:t>
      </w:r>
      <w:r w:rsidR="00800ADB">
        <w:rPr>
          <w:rFonts w:ascii="Arial Narrow" w:hAnsi="Arial Narrow" w:cs="Arial"/>
          <w:szCs w:val="24"/>
        </w:rPr>
        <w:t xml:space="preserve"> WDR,</w:t>
      </w:r>
      <w:r w:rsidRPr="00776767">
        <w:rPr>
          <w:rFonts w:ascii="Arial Narrow" w:hAnsi="Arial Narrow" w:cs="Arial"/>
          <w:szCs w:val="24"/>
        </w:rPr>
        <w:t xml:space="preserve"> 1/3" CCD, </w:t>
      </w:r>
      <w:r w:rsidR="0008409E">
        <w:rPr>
          <w:rFonts w:ascii="Arial Narrow" w:hAnsi="Arial Narrow" w:cs="Arial"/>
          <w:szCs w:val="24"/>
        </w:rPr>
        <w:t>720</w:t>
      </w:r>
      <w:r w:rsidRPr="00776767">
        <w:rPr>
          <w:rFonts w:ascii="Arial Narrow" w:hAnsi="Arial Narrow" w:cs="Arial"/>
          <w:szCs w:val="24"/>
        </w:rPr>
        <w:t xml:space="preserve"> TVL, CS </w:t>
      </w:r>
      <w:proofErr w:type="spellStart"/>
      <w:r w:rsidRPr="00776767">
        <w:rPr>
          <w:rFonts w:ascii="Arial Narrow" w:hAnsi="Arial Narrow" w:cs="Arial"/>
          <w:szCs w:val="24"/>
        </w:rPr>
        <w:t>mount</w:t>
      </w:r>
      <w:proofErr w:type="spellEnd"/>
      <w:r w:rsidRPr="00776767">
        <w:rPr>
          <w:rFonts w:ascii="Arial Narrow" w:hAnsi="Arial Narrow" w:cs="Arial"/>
          <w:szCs w:val="24"/>
        </w:rPr>
        <w:t xml:space="preserve"> s DC drive, </w:t>
      </w:r>
      <w:proofErr w:type="spellStart"/>
      <w:r w:rsidRPr="00776767">
        <w:rPr>
          <w:rFonts w:ascii="Arial Narrow" w:hAnsi="Arial Narrow" w:cs="Arial"/>
          <w:szCs w:val="24"/>
        </w:rPr>
        <w:t>Color</w:t>
      </w:r>
      <w:proofErr w:type="spellEnd"/>
      <w:r w:rsidRPr="00776767">
        <w:rPr>
          <w:rFonts w:ascii="Arial Narrow" w:hAnsi="Arial Narrow" w:cs="Arial"/>
          <w:szCs w:val="24"/>
        </w:rPr>
        <w:t xml:space="preserve"> 0,</w:t>
      </w:r>
      <w:r w:rsidR="0008409E">
        <w:rPr>
          <w:rFonts w:ascii="Arial Narrow" w:hAnsi="Arial Narrow" w:cs="Arial"/>
          <w:szCs w:val="24"/>
        </w:rPr>
        <w:t>05</w:t>
      </w:r>
      <w:r w:rsidRPr="00776767">
        <w:rPr>
          <w:rFonts w:ascii="Arial Narrow" w:hAnsi="Arial Narrow" w:cs="Arial"/>
          <w:szCs w:val="24"/>
        </w:rPr>
        <w:t xml:space="preserve"> </w:t>
      </w:r>
      <w:proofErr w:type="spellStart"/>
      <w:r w:rsidRPr="00776767">
        <w:rPr>
          <w:rFonts w:ascii="Arial Narrow" w:hAnsi="Arial Narrow" w:cs="Arial"/>
          <w:szCs w:val="24"/>
        </w:rPr>
        <w:t>lx</w:t>
      </w:r>
      <w:proofErr w:type="spellEnd"/>
      <w:r w:rsidRPr="00776767">
        <w:rPr>
          <w:rFonts w:ascii="Arial Narrow" w:hAnsi="Arial Narrow" w:cs="Arial"/>
          <w:szCs w:val="24"/>
        </w:rPr>
        <w:t xml:space="preserve"> / BW 0,0</w:t>
      </w:r>
      <w:r w:rsidR="0008409E">
        <w:rPr>
          <w:rFonts w:ascii="Arial Narrow" w:hAnsi="Arial Narrow" w:cs="Arial"/>
          <w:szCs w:val="24"/>
        </w:rPr>
        <w:t>02</w:t>
      </w:r>
      <w:r w:rsidRPr="00776767">
        <w:rPr>
          <w:rFonts w:ascii="Arial Narrow" w:hAnsi="Arial Narrow" w:cs="Arial"/>
          <w:szCs w:val="24"/>
        </w:rPr>
        <w:t xml:space="preserve"> </w:t>
      </w:r>
      <w:proofErr w:type="spellStart"/>
      <w:r w:rsidRPr="00776767">
        <w:rPr>
          <w:rFonts w:ascii="Arial Narrow" w:hAnsi="Arial Narrow" w:cs="Arial"/>
          <w:szCs w:val="24"/>
        </w:rPr>
        <w:t>lx</w:t>
      </w:r>
      <w:proofErr w:type="spellEnd"/>
      <w:r w:rsidRPr="00776767">
        <w:rPr>
          <w:rFonts w:ascii="Arial Narrow" w:hAnsi="Arial Narrow" w:cs="Arial"/>
          <w:szCs w:val="24"/>
        </w:rPr>
        <w:t xml:space="preserve">/F1.4. </w:t>
      </w:r>
    </w:p>
    <w:p w:rsidR="007169D5" w:rsidRDefault="007169D5" w:rsidP="007169D5">
      <w:pPr>
        <w:spacing w:before="120"/>
        <w:rPr>
          <w:rFonts w:ascii="Arial Narrow" w:hAnsi="Arial Narrow" w:cs="Arial"/>
          <w:szCs w:val="24"/>
        </w:rPr>
      </w:pPr>
      <w:r>
        <w:rPr>
          <w:rFonts w:ascii="Arial Narrow" w:hAnsi="Arial Narrow" w:cs="Arial"/>
          <w:szCs w:val="24"/>
        </w:rPr>
        <w:t>Pro sledování vnitřního prostoru jsou navrženy 4 o</w:t>
      </w:r>
      <w:r w:rsidRPr="006E4B15">
        <w:rPr>
          <w:rFonts w:ascii="Arial Narrow" w:hAnsi="Arial Narrow" w:cs="Arial"/>
          <w:szCs w:val="24"/>
        </w:rPr>
        <w:t>točn</w:t>
      </w:r>
      <w:r>
        <w:rPr>
          <w:rFonts w:ascii="Arial Narrow" w:hAnsi="Arial Narrow" w:cs="Arial"/>
          <w:szCs w:val="24"/>
        </w:rPr>
        <w:t>é</w:t>
      </w:r>
      <w:r w:rsidRPr="006E4B15">
        <w:rPr>
          <w:rFonts w:ascii="Arial Narrow" w:hAnsi="Arial Narrow" w:cs="Arial"/>
          <w:szCs w:val="24"/>
        </w:rPr>
        <w:t xml:space="preserve"> kamer</w:t>
      </w:r>
      <w:r>
        <w:rPr>
          <w:rFonts w:ascii="Arial Narrow" w:hAnsi="Arial Narrow" w:cs="Arial"/>
          <w:szCs w:val="24"/>
        </w:rPr>
        <w:t xml:space="preserve">y umístěné na objektech B1, B2a, B2b a B17 </w:t>
      </w:r>
      <w:r w:rsidR="00225D4B">
        <w:rPr>
          <w:rFonts w:ascii="Arial Narrow" w:hAnsi="Arial Narrow" w:cs="Arial"/>
          <w:szCs w:val="24"/>
        </w:rPr>
        <w:t>pod římsou atiky</w:t>
      </w:r>
      <w:r>
        <w:rPr>
          <w:rFonts w:ascii="Arial Narrow" w:hAnsi="Arial Narrow" w:cs="Arial"/>
          <w:szCs w:val="24"/>
        </w:rPr>
        <w:t xml:space="preserve">. </w:t>
      </w:r>
    </w:p>
    <w:p w:rsidR="00776767" w:rsidRDefault="0018697F" w:rsidP="00E35462">
      <w:pPr>
        <w:spacing w:before="120"/>
        <w:rPr>
          <w:rFonts w:ascii="Arial Narrow" w:hAnsi="Arial Narrow" w:cs="Arial"/>
          <w:szCs w:val="24"/>
        </w:rPr>
      </w:pPr>
      <w:r>
        <w:rPr>
          <w:rFonts w:ascii="Arial Narrow" w:hAnsi="Arial Narrow" w:cs="Arial"/>
          <w:szCs w:val="24"/>
        </w:rPr>
        <w:t>Pro sledování vnějšího prostoru jsou navrženy</w:t>
      </w:r>
      <w:r w:rsidR="00E35462">
        <w:rPr>
          <w:rFonts w:ascii="Arial Narrow" w:hAnsi="Arial Narrow" w:cs="Arial"/>
          <w:szCs w:val="24"/>
        </w:rPr>
        <w:t xml:space="preserve"> </w:t>
      </w:r>
      <w:r>
        <w:rPr>
          <w:rFonts w:ascii="Arial Narrow" w:hAnsi="Arial Narrow" w:cs="Arial"/>
          <w:szCs w:val="24"/>
        </w:rPr>
        <w:t xml:space="preserve">4 </w:t>
      </w:r>
      <w:r w:rsidR="00E35462">
        <w:rPr>
          <w:rFonts w:ascii="Arial Narrow" w:hAnsi="Arial Narrow" w:cs="Arial"/>
          <w:szCs w:val="24"/>
        </w:rPr>
        <w:t>o</w:t>
      </w:r>
      <w:r w:rsidR="004C46A2" w:rsidRPr="006E4B15">
        <w:rPr>
          <w:rFonts w:ascii="Arial Narrow" w:hAnsi="Arial Narrow" w:cs="Arial"/>
          <w:szCs w:val="24"/>
        </w:rPr>
        <w:t>točn</w:t>
      </w:r>
      <w:r>
        <w:rPr>
          <w:rFonts w:ascii="Arial Narrow" w:hAnsi="Arial Narrow" w:cs="Arial"/>
          <w:szCs w:val="24"/>
        </w:rPr>
        <w:t>é</w:t>
      </w:r>
      <w:r w:rsidR="004C46A2" w:rsidRPr="006E4B15">
        <w:rPr>
          <w:rFonts w:ascii="Arial Narrow" w:hAnsi="Arial Narrow" w:cs="Arial"/>
          <w:szCs w:val="24"/>
        </w:rPr>
        <w:t xml:space="preserve"> kamer</w:t>
      </w:r>
      <w:r>
        <w:rPr>
          <w:rFonts w:ascii="Arial Narrow" w:hAnsi="Arial Narrow" w:cs="Arial"/>
          <w:szCs w:val="24"/>
        </w:rPr>
        <w:t>y</w:t>
      </w:r>
      <w:r w:rsidR="00E35462">
        <w:rPr>
          <w:rFonts w:ascii="Arial Narrow" w:hAnsi="Arial Narrow" w:cs="Arial"/>
          <w:szCs w:val="24"/>
        </w:rPr>
        <w:t xml:space="preserve"> umístěn</w:t>
      </w:r>
      <w:r>
        <w:rPr>
          <w:rFonts w:ascii="Arial Narrow" w:hAnsi="Arial Narrow" w:cs="Arial"/>
          <w:szCs w:val="24"/>
        </w:rPr>
        <w:t>é</w:t>
      </w:r>
      <w:r w:rsidR="00E35462">
        <w:rPr>
          <w:rFonts w:ascii="Arial Narrow" w:hAnsi="Arial Narrow" w:cs="Arial"/>
          <w:szCs w:val="24"/>
        </w:rPr>
        <w:t xml:space="preserve"> z vnější strany na ohradní zdi</w:t>
      </w:r>
      <w:r>
        <w:rPr>
          <w:rFonts w:ascii="Arial Narrow" w:hAnsi="Arial Narrow" w:cs="Arial"/>
          <w:szCs w:val="24"/>
        </w:rPr>
        <w:t xml:space="preserve"> ve výšce 4,3m. </w:t>
      </w:r>
    </w:p>
    <w:p w:rsidR="00776767" w:rsidRDefault="00776767" w:rsidP="00E35462">
      <w:pPr>
        <w:spacing w:before="120"/>
        <w:rPr>
          <w:rFonts w:ascii="Arial Narrow" w:hAnsi="Arial Narrow" w:cs="Arial"/>
          <w:szCs w:val="24"/>
        </w:rPr>
      </w:pPr>
      <w:r>
        <w:rPr>
          <w:rFonts w:ascii="Arial Narrow" w:hAnsi="Arial Narrow" w:cs="Arial"/>
          <w:szCs w:val="24"/>
        </w:rPr>
        <w:lastRenderedPageBreak/>
        <w:t>Navržena je v</w:t>
      </w:r>
      <w:r w:rsidRPr="00776767">
        <w:rPr>
          <w:rFonts w:ascii="Arial Narrow" w:hAnsi="Arial Narrow" w:cs="Arial"/>
          <w:szCs w:val="24"/>
        </w:rPr>
        <w:t xml:space="preserve">enkovní </w:t>
      </w:r>
      <w:r w:rsidR="004E5F51">
        <w:rPr>
          <w:rFonts w:ascii="Arial Narrow" w:hAnsi="Arial Narrow" w:cs="Arial"/>
          <w:szCs w:val="24"/>
        </w:rPr>
        <w:t xml:space="preserve">analogová </w:t>
      </w:r>
      <w:r w:rsidRPr="00776767">
        <w:rPr>
          <w:rFonts w:ascii="Arial Narrow" w:hAnsi="Arial Narrow" w:cs="Arial"/>
          <w:szCs w:val="24"/>
        </w:rPr>
        <w:t xml:space="preserve">speed dome kamera, přepínaná </w:t>
      </w:r>
      <w:r w:rsidR="0008409E" w:rsidRPr="0008409E">
        <w:rPr>
          <w:rFonts w:ascii="Arial Narrow" w:hAnsi="Arial Narrow" w:cs="Arial"/>
          <w:szCs w:val="24"/>
        </w:rPr>
        <w:t xml:space="preserve">Den/Noc s IR-C filtrem, 960H 1/4" CCD, min. 720 TVL, objektiv 3,3-119mm/F1.4-4.2,  optický zoom 36x, </w:t>
      </w:r>
      <w:proofErr w:type="spellStart"/>
      <w:r w:rsidR="0008409E" w:rsidRPr="0008409E">
        <w:rPr>
          <w:rFonts w:ascii="Arial Narrow" w:hAnsi="Arial Narrow" w:cs="Arial"/>
          <w:szCs w:val="24"/>
        </w:rPr>
        <w:t>autofokus</w:t>
      </w:r>
      <w:proofErr w:type="spellEnd"/>
      <w:r w:rsidR="0008409E" w:rsidRPr="0008409E">
        <w:rPr>
          <w:rFonts w:ascii="Arial Narrow" w:hAnsi="Arial Narrow" w:cs="Arial"/>
          <w:szCs w:val="24"/>
        </w:rPr>
        <w:t xml:space="preserve">, </w:t>
      </w:r>
      <w:proofErr w:type="spellStart"/>
      <w:r w:rsidR="0008409E" w:rsidRPr="0008409E">
        <w:rPr>
          <w:rFonts w:ascii="Arial Narrow" w:hAnsi="Arial Narrow" w:cs="Arial"/>
          <w:szCs w:val="24"/>
        </w:rPr>
        <w:t>Color</w:t>
      </w:r>
      <w:proofErr w:type="spellEnd"/>
      <w:r w:rsidR="0008409E" w:rsidRPr="0008409E">
        <w:rPr>
          <w:rFonts w:ascii="Arial Narrow" w:hAnsi="Arial Narrow" w:cs="Arial"/>
          <w:szCs w:val="24"/>
        </w:rPr>
        <w:t xml:space="preserve"> 0.1 </w:t>
      </w:r>
      <w:proofErr w:type="spellStart"/>
      <w:r w:rsidR="0008409E" w:rsidRPr="0008409E">
        <w:rPr>
          <w:rFonts w:ascii="Arial Narrow" w:hAnsi="Arial Narrow" w:cs="Arial"/>
          <w:szCs w:val="24"/>
        </w:rPr>
        <w:t>lx</w:t>
      </w:r>
      <w:proofErr w:type="spellEnd"/>
      <w:r w:rsidR="0008409E" w:rsidRPr="0008409E">
        <w:rPr>
          <w:rFonts w:ascii="Arial Narrow" w:hAnsi="Arial Narrow" w:cs="Arial"/>
          <w:szCs w:val="24"/>
        </w:rPr>
        <w:t xml:space="preserve"> (30 IRE) / BW 0.001 </w:t>
      </w:r>
      <w:proofErr w:type="spellStart"/>
      <w:r w:rsidR="0008409E" w:rsidRPr="0008409E">
        <w:rPr>
          <w:rFonts w:ascii="Arial Narrow" w:hAnsi="Arial Narrow" w:cs="Arial"/>
          <w:szCs w:val="24"/>
        </w:rPr>
        <w:t>lx</w:t>
      </w:r>
      <w:proofErr w:type="spellEnd"/>
      <w:r w:rsidR="0008409E" w:rsidRPr="0008409E">
        <w:rPr>
          <w:rFonts w:ascii="Arial Narrow" w:hAnsi="Arial Narrow" w:cs="Arial"/>
          <w:szCs w:val="24"/>
        </w:rPr>
        <w:t xml:space="preserve"> (10 IRE) /F1.4.</w:t>
      </w:r>
    </w:p>
    <w:p w:rsidR="00776767" w:rsidRPr="00D010CC" w:rsidRDefault="00776767" w:rsidP="00776767">
      <w:pPr>
        <w:spacing w:before="120"/>
        <w:rPr>
          <w:rFonts w:ascii="Arial Narrow" w:hAnsi="Arial Narrow" w:cs="Arial"/>
          <w:szCs w:val="24"/>
        </w:rPr>
      </w:pPr>
      <w:r>
        <w:rPr>
          <w:rFonts w:ascii="Arial Narrow" w:hAnsi="Arial Narrow" w:cs="Arial"/>
          <w:szCs w:val="24"/>
        </w:rPr>
        <w:t xml:space="preserve">Na SV a JV vnější straně ohradní zdi je pro otočné kamery navrženo IR osvětlení. Navrženy jsou reflektory s </w:t>
      </w:r>
      <w:r w:rsidRPr="00D010CC">
        <w:rPr>
          <w:rFonts w:ascii="Arial Narrow" w:hAnsi="Arial Narrow" w:cs="Arial"/>
          <w:szCs w:val="24"/>
        </w:rPr>
        <w:t>dosvitem 40m, 60</w:t>
      </w:r>
      <w:r w:rsidRPr="00D010CC">
        <w:rPr>
          <w:rFonts w:ascii="Arial Narrow" w:hAnsi="Arial Narrow" w:cs="Arial"/>
          <w:szCs w:val="24"/>
          <w:vertAlign w:val="superscript"/>
        </w:rPr>
        <w:t>0</w:t>
      </w:r>
      <w:r w:rsidRPr="00D010CC">
        <w:rPr>
          <w:rFonts w:ascii="Arial Narrow" w:hAnsi="Arial Narrow" w:cs="Arial"/>
          <w:szCs w:val="24"/>
        </w:rPr>
        <w:t>. Předpokládané osvícení vnějšího prostoru je do 30m od paty ohradní zdi.</w:t>
      </w:r>
      <w:r w:rsidR="00AA3F91" w:rsidRPr="00D010CC">
        <w:rPr>
          <w:rFonts w:ascii="Arial Narrow" w:hAnsi="Arial Narrow" w:cs="Arial"/>
          <w:szCs w:val="24"/>
        </w:rPr>
        <w:t xml:space="preserve"> Rožnutí IR reflektorů bude na základě povelu ze systému PZTS/PCO, povel do rozvaděče NN v budově B9. Na objektu B9 bude umístěn soumrakový spínač pro možnost automatického </w:t>
      </w:r>
      <w:proofErr w:type="spellStart"/>
      <w:r w:rsidR="00AA3F91" w:rsidRPr="00D010CC">
        <w:rPr>
          <w:rFonts w:ascii="Arial Narrow" w:hAnsi="Arial Narrow" w:cs="Arial"/>
          <w:szCs w:val="24"/>
        </w:rPr>
        <w:t>zozžínání</w:t>
      </w:r>
      <w:proofErr w:type="spellEnd"/>
      <w:r w:rsidR="00AA3F91" w:rsidRPr="00D010CC">
        <w:rPr>
          <w:rFonts w:ascii="Arial Narrow" w:hAnsi="Arial Narrow" w:cs="Arial"/>
          <w:szCs w:val="24"/>
        </w:rPr>
        <w:t xml:space="preserve"> – viz. PD Elektroinstalace. </w:t>
      </w:r>
    </w:p>
    <w:p w:rsidR="00776767" w:rsidRDefault="00BB4AC4" w:rsidP="00E35462">
      <w:pPr>
        <w:spacing w:before="120"/>
        <w:rPr>
          <w:rFonts w:ascii="Arial Narrow" w:hAnsi="Arial Narrow" w:cs="Arial"/>
          <w:szCs w:val="24"/>
        </w:rPr>
      </w:pPr>
      <w:r w:rsidRPr="00D010CC">
        <w:rPr>
          <w:rFonts w:ascii="Arial Narrow" w:hAnsi="Arial Narrow" w:cs="Arial"/>
          <w:szCs w:val="24"/>
        </w:rPr>
        <w:t>N</w:t>
      </w:r>
      <w:r w:rsidR="00776767" w:rsidRPr="00D010CC">
        <w:rPr>
          <w:rFonts w:ascii="Arial Narrow" w:hAnsi="Arial Narrow" w:cs="Arial"/>
          <w:szCs w:val="24"/>
        </w:rPr>
        <w:t xml:space="preserve">avrženo je vnější LED </w:t>
      </w:r>
      <w:proofErr w:type="spellStart"/>
      <w:r w:rsidR="00776767" w:rsidRPr="00D010CC">
        <w:rPr>
          <w:rFonts w:ascii="Arial Narrow" w:hAnsi="Arial Narrow" w:cs="Arial"/>
          <w:szCs w:val="24"/>
        </w:rPr>
        <w:t>infrareflektor</w:t>
      </w:r>
      <w:proofErr w:type="spellEnd"/>
      <w:r w:rsidR="00776767" w:rsidRPr="000575E8">
        <w:rPr>
          <w:rFonts w:ascii="Arial Narrow" w:hAnsi="Arial Narrow" w:cs="Arial"/>
          <w:szCs w:val="24"/>
        </w:rPr>
        <w:t xml:space="preserve"> 880nm, SMD LED, 60°, 40m (pro definované parametry kamery), 24VAC/max. 6W, IP66/67, regulovatelný soumrakový spínač, vstup externího zapnutí, pracovní teplota -50 až +60°.</w:t>
      </w:r>
      <w:r w:rsidR="000575E8">
        <w:rPr>
          <w:rFonts w:ascii="Arial Narrow" w:hAnsi="Arial Narrow" w:cs="Arial"/>
          <w:szCs w:val="24"/>
        </w:rPr>
        <w:t xml:space="preserve"> </w:t>
      </w:r>
    </w:p>
    <w:p w:rsidR="00F3265C" w:rsidRDefault="00F3265C" w:rsidP="00F3265C">
      <w:pPr>
        <w:spacing w:before="120"/>
        <w:rPr>
          <w:rFonts w:ascii="Arial Narrow" w:hAnsi="Arial Narrow" w:cs="Arial"/>
          <w:szCs w:val="24"/>
        </w:rPr>
      </w:pPr>
      <w:r>
        <w:rPr>
          <w:rFonts w:ascii="Arial Narrow" w:hAnsi="Arial Narrow" w:cs="Arial"/>
          <w:szCs w:val="24"/>
        </w:rPr>
        <w:t xml:space="preserve">Do nového systému CCTV bude připojena stávající </w:t>
      </w:r>
      <w:r w:rsidR="004E5F51">
        <w:rPr>
          <w:rFonts w:ascii="Arial Narrow" w:hAnsi="Arial Narrow" w:cs="Arial"/>
          <w:szCs w:val="24"/>
        </w:rPr>
        <w:t xml:space="preserve">analogová </w:t>
      </w:r>
      <w:r>
        <w:rPr>
          <w:rFonts w:ascii="Arial Narrow" w:hAnsi="Arial Narrow" w:cs="Arial"/>
          <w:szCs w:val="24"/>
        </w:rPr>
        <w:t xml:space="preserve">PTZ kamera umístěná na střeše budovy č.7. Stávající koaxiální a ovládací kabel, končící ve stávající ústředně CCTV bude přepojen do RD B07.x v B.7 111.  </w:t>
      </w:r>
    </w:p>
    <w:p w:rsidR="00720D6F" w:rsidRPr="00D010CC" w:rsidRDefault="00720D6F" w:rsidP="00E35462">
      <w:pPr>
        <w:spacing w:before="120"/>
        <w:rPr>
          <w:rFonts w:ascii="Arial Narrow" w:hAnsi="Arial Narrow" w:cs="Arial"/>
          <w:szCs w:val="24"/>
        </w:rPr>
      </w:pPr>
      <w:r>
        <w:rPr>
          <w:rFonts w:ascii="Arial Narrow" w:hAnsi="Arial Narrow" w:cs="Arial"/>
          <w:szCs w:val="24"/>
        </w:rPr>
        <w:t xml:space="preserve">Do nového systému CCTV </w:t>
      </w:r>
      <w:r w:rsidRPr="00D010CC">
        <w:rPr>
          <w:rFonts w:ascii="Arial Narrow" w:hAnsi="Arial Narrow" w:cs="Arial"/>
          <w:szCs w:val="24"/>
        </w:rPr>
        <w:t>budou připojeny 4 stávající statické</w:t>
      </w:r>
      <w:r w:rsidR="004E5F51" w:rsidRPr="00D010CC">
        <w:rPr>
          <w:rFonts w:ascii="Arial Narrow" w:hAnsi="Arial Narrow" w:cs="Arial"/>
          <w:szCs w:val="24"/>
        </w:rPr>
        <w:t xml:space="preserve"> analogové</w:t>
      </w:r>
      <w:r w:rsidRPr="00D010CC">
        <w:rPr>
          <w:rFonts w:ascii="Arial Narrow" w:hAnsi="Arial Narrow" w:cs="Arial"/>
          <w:szCs w:val="24"/>
        </w:rPr>
        <w:t xml:space="preserve"> kamery umístěné v 1.np B7 v m.č.132. Stávající záznamové zařízení DVR v m.č. 124 pro tyto kamery bude zrušeno. </w:t>
      </w:r>
      <w:r w:rsidR="00BB4AC4" w:rsidRPr="00D010CC">
        <w:rPr>
          <w:rFonts w:ascii="Arial Narrow" w:hAnsi="Arial Narrow" w:cs="Arial"/>
          <w:szCs w:val="24"/>
        </w:rPr>
        <w:t>Stávající koaxiální kabely, končící v B.7 124 budou staženy do B.7 008, a zde v nástěnné rozvodnici přepojeny na novou trasu do RD B07</w:t>
      </w:r>
      <w:r w:rsidR="00F3265C" w:rsidRPr="00D010CC">
        <w:rPr>
          <w:rFonts w:ascii="Arial Narrow" w:hAnsi="Arial Narrow" w:cs="Arial"/>
          <w:szCs w:val="24"/>
        </w:rPr>
        <w:t>.x</w:t>
      </w:r>
      <w:r w:rsidR="00BB4AC4" w:rsidRPr="00D010CC">
        <w:rPr>
          <w:rFonts w:ascii="Arial Narrow" w:hAnsi="Arial Narrow" w:cs="Arial"/>
          <w:szCs w:val="24"/>
        </w:rPr>
        <w:t xml:space="preserve"> v B.7 111. Stávající zdroj bude přemístěn do B</w:t>
      </w:r>
      <w:r w:rsidR="00BB4AC4" w:rsidRPr="00D010CC">
        <w:rPr>
          <w:rFonts w:ascii="Arial Narrow" w:hAnsi="Arial Narrow" w:cs="Arial"/>
          <w:b/>
          <w:szCs w:val="24"/>
        </w:rPr>
        <w:t>.</w:t>
      </w:r>
      <w:r w:rsidR="00BB4AC4" w:rsidRPr="00D010CC">
        <w:rPr>
          <w:rFonts w:ascii="Arial Narrow" w:hAnsi="Arial Narrow" w:cs="Arial"/>
          <w:szCs w:val="24"/>
        </w:rPr>
        <w:t>7</w:t>
      </w:r>
      <w:r w:rsidR="00BB4AC4" w:rsidRPr="00D010CC">
        <w:rPr>
          <w:rFonts w:ascii="Arial Narrow" w:hAnsi="Arial Narrow" w:cs="Arial"/>
          <w:b/>
          <w:szCs w:val="24"/>
        </w:rPr>
        <w:t xml:space="preserve"> </w:t>
      </w:r>
      <w:r w:rsidR="00BB4AC4" w:rsidRPr="00D010CC">
        <w:rPr>
          <w:rFonts w:ascii="Arial Narrow" w:hAnsi="Arial Narrow" w:cs="Arial"/>
          <w:szCs w:val="24"/>
        </w:rPr>
        <w:t xml:space="preserve">1.pp 008. </w:t>
      </w:r>
    </w:p>
    <w:p w:rsidR="00720D6F" w:rsidRPr="00D010CC" w:rsidRDefault="00720D6F" w:rsidP="00720D6F">
      <w:pPr>
        <w:spacing w:before="120"/>
        <w:rPr>
          <w:rFonts w:ascii="Arial Narrow" w:hAnsi="Arial Narrow" w:cs="Arial"/>
          <w:szCs w:val="24"/>
        </w:rPr>
      </w:pPr>
      <w:r w:rsidRPr="00D010CC">
        <w:rPr>
          <w:rFonts w:ascii="Arial Narrow" w:hAnsi="Arial Narrow" w:cs="Arial"/>
          <w:szCs w:val="24"/>
        </w:rPr>
        <w:t xml:space="preserve">Do nového systému CCTV bude připojeno </w:t>
      </w:r>
      <w:r w:rsidR="00282569" w:rsidRPr="00D010CC">
        <w:rPr>
          <w:rFonts w:ascii="Arial Narrow" w:hAnsi="Arial Narrow" w:cs="Arial"/>
          <w:szCs w:val="24"/>
        </w:rPr>
        <w:t>7</w:t>
      </w:r>
      <w:r w:rsidRPr="00D010CC">
        <w:rPr>
          <w:rFonts w:ascii="Arial Narrow" w:hAnsi="Arial Narrow" w:cs="Arial"/>
          <w:szCs w:val="24"/>
        </w:rPr>
        <w:t xml:space="preserve"> stávajících statických </w:t>
      </w:r>
      <w:r w:rsidR="004E5F51" w:rsidRPr="00D010CC">
        <w:rPr>
          <w:rFonts w:ascii="Arial Narrow" w:hAnsi="Arial Narrow" w:cs="Arial"/>
          <w:szCs w:val="24"/>
        </w:rPr>
        <w:t xml:space="preserve">analogových </w:t>
      </w:r>
      <w:r w:rsidRPr="00D010CC">
        <w:rPr>
          <w:rFonts w:ascii="Arial Narrow" w:hAnsi="Arial Narrow" w:cs="Arial"/>
          <w:szCs w:val="24"/>
        </w:rPr>
        <w:t xml:space="preserve">kamer umístěných </w:t>
      </w:r>
      <w:r w:rsidR="00D75940" w:rsidRPr="00D010CC">
        <w:rPr>
          <w:rFonts w:ascii="Arial Narrow" w:hAnsi="Arial Narrow" w:cs="Arial"/>
          <w:szCs w:val="24"/>
        </w:rPr>
        <w:t xml:space="preserve">na vstupu do střežené části </w:t>
      </w:r>
      <w:r w:rsidRPr="00D010CC">
        <w:rPr>
          <w:rFonts w:ascii="Arial Narrow" w:hAnsi="Arial Narrow" w:cs="Arial"/>
          <w:szCs w:val="24"/>
        </w:rPr>
        <w:t>v B9.</w:t>
      </w:r>
      <w:r w:rsidR="00BB4AC4" w:rsidRPr="00D010CC">
        <w:rPr>
          <w:rFonts w:ascii="Arial Narrow" w:hAnsi="Arial Narrow" w:cs="Arial"/>
          <w:szCs w:val="24"/>
        </w:rPr>
        <w:t xml:space="preserve"> Tyto kamery budou v novém nástěnném RD B09 napojeny na </w:t>
      </w:r>
      <w:proofErr w:type="spellStart"/>
      <w:r w:rsidR="00BB4AC4" w:rsidRPr="00D010CC">
        <w:rPr>
          <w:rFonts w:ascii="Arial Narrow" w:hAnsi="Arial Narrow" w:cs="Arial"/>
          <w:szCs w:val="24"/>
        </w:rPr>
        <w:t>mediakonvertory</w:t>
      </w:r>
      <w:proofErr w:type="spellEnd"/>
      <w:r w:rsidR="00BB4AC4" w:rsidRPr="00D010CC">
        <w:rPr>
          <w:rFonts w:ascii="Arial Narrow" w:hAnsi="Arial Narrow" w:cs="Arial"/>
          <w:szCs w:val="24"/>
        </w:rPr>
        <w:t xml:space="preserve"> a optickým kabelem připojeny do RD B07.x v B.7 111. </w:t>
      </w:r>
      <w:r w:rsidRPr="00D010CC">
        <w:rPr>
          <w:rFonts w:ascii="Arial Narrow" w:hAnsi="Arial Narrow" w:cs="Arial"/>
          <w:szCs w:val="24"/>
        </w:rPr>
        <w:t xml:space="preserve"> </w:t>
      </w:r>
    </w:p>
    <w:p w:rsidR="00720D6F" w:rsidRPr="00D010CC" w:rsidRDefault="00720D6F" w:rsidP="00720D6F">
      <w:pPr>
        <w:spacing w:before="120"/>
        <w:rPr>
          <w:rFonts w:ascii="Arial Narrow" w:hAnsi="Arial Narrow" w:cs="Arial"/>
          <w:szCs w:val="24"/>
        </w:rPr>
      </w:pPr>
      <w:r w:rsidRPr="00D010CC">
        <w:rPr>
          <w:rFonts w:ascii="Arial Narrow" w:hAnsi="Arial Narrow" w:cs="Arial"/>
          <w:szCs w:val="24"/>
        </w:rPr>
        <w:t xml:space="preserve">Do nového systému CCTV bude připojeno </w:t>
      </w:r>
      <w:r w:rsidR="00D75940" w:rsidRPr="00D010CC">
        <w:rPr>
          <w:rFonts w:ascii="Arial Narrow" w:hAnsi="Arial Narrow" w:cs="Arial"/>
          <w:szCs w:val="24"/>
        </w:rPr>
        <w:t>12</w:t>
      </w:r>
      <w:r w:rsidRPr="00D010CC">
        <w:rPr>
          <w:rFonts w:ascii="Arial Narrow" w:hAnsi="Arial Narrow" w:cs="Arial"/>
          <w:szCs w:val="24"/>
        </w:rPr>
        <w:t xml:space="preserve"> stávajících statických </w:t>
      </w:r>
      <w:r w:rsidR="004E5F51" w:rsidRPr="00D010CC">
        <w:rPr>
          <w:rFonts w:ascii="Arial Narrow" w:hAnsi="Arial Narrow" w:cs="Arial"/>
          <w:szCs w:val="24"/>
        </w:rPr>
        <w:t xml:space="preserve">analogových </w:t>
      </w:r>
      <w:r w:rsidRPr="00D010CC">
        <w:rPr>
          <w:rFonts w:ascii="Arial Narrow" w:hAnsi="Arial Narrow" w:cs="Arial"/>
          <w:szCs w:val="24"/>
        </w:rPr>
        <w:t>kamer</w:t>
      </w:r>
      <w:r w:rsidR="0035235D" w:rsidRPr="00D010CC">
        <w:rPr>
          <w:rFonts w:ascii="Arial Narrow" w:hAnsi="Arial Narrow" w:cs="Arial"/>
          <w:szCs w:val="24"/>
        </w:rPr>
        <w:t xml:space="preserve"> ze</w:t>
      </w:r>
      <w:r w:rsidR="00D75940" w:rsidRPr="00D010CC">
        <w:rPr>
          <w:rFonts w:ascii="Arial Narrow" w:hAnsi="Arial Narrow" w:cs="Arial"/>
          <w:szCs w:val="24"/>
        </w:rPr>
        <w:t xml:space="preserve"> </w:t>
      </w:r>
      <w:r w:rsidR="0035235D" w:rsidRPr="00D010CC">
        <w:rPr>
          <w:rFonts w:ascii="Arial Narrow" w:hAnsi="Arial Narrow" w:cs="Arial"/>
          <w:szCs w:val="24"/>
        </w:rPr>
        <w:t>zakázaného pásma, areálu věznice a budovy 4, 7, 9</w:t>
      </w:r>
      <w:r w:rsidRPr="00D010CC">
        <w:rPr>
          <w:rFonts w:ascii="Arial Narrow" w:hAnsi="Arial Narrow" w:cs="Arial"/>
          <w:szCs w:val="24"/>
        </w:rPr>
        <w:t xml:space="preserve">. </w:t>
      </w:r>
      <w:r w:rsidR="00BB4AC4" w:rsidRPr="00D010CC">
        <w:rPr>
          <w:rFonts w:ascii="Arial Narrow" w:hAnsi="Arial Narrow" w:cs="Arial"/>
          <w:szCs w:val="24"/>
        </w:rPr>
        <w:t xml:space="preserve">Stávající koaxiální kabely, končící ve stávající ústředně CCTV budou přepojeny do RD B07.x v B.7 111.  </w:t>
      </w:r>
      <w:r w:rsidR="005B5FE1" w:rsidRPr="00D010CC">
        <w:rPr>
          <w:rFonts w:ascii="Arial Narrow" w:hAnsi="Arial Narrow" w:cs="Arial"/>
          <w:szCs w:val="24"/>
        </w:rPr>
        <w:t>Stávající kamera v budově B9 místnost 1N105 (č.24) bude připojena pouze do matice, ne do DVR. Z této kamery nebude pořizován záznam.</w:t>
      </w:r>
    </w:p>
    <w:p w:rsidR="009330A9" w:rsidRPr="00D010CC" w:rsidRDefault="009330A9" w:rsidP="009330A9">
      <w:pPr>
        <w:pStyle w:val="Odstavecseseznamem"/>
        <w:ind w:left="1080"/>
        <w:jc w:val="both"/>
        <w:rPr>
          <w:rFonts w:ascii="Times New Roman" w:hAnsi="Times New Roman"/>
          <w:szCs w:val="24"/>
        </w:rPr>
      </w:pPr>
      <w:r w:rsidRPr="00D010CC">
        <w:rPr>
          <w:rFonts w:ascii="Times New Roman" w:hAnsi="Times New Roman"/>
          <w:szCs w:val="24"/>
        </w:rPr>
        <w:t>- z ostrahového pásma 1ks – kamera na venkovní obvodové zdi B9 místnosti 1N108</w:t>
      </w:r>
    </w:p>
    <w:p w:rsidR="009330A9" w:rsidRPr="00D010CC" w:rsidRDefault="009330A9" w:rsidP="009330A9">
      <w:pPr>
        <w:pStyle w:val="Odstavecseseznamem"/>
        <w:ind w:left="1080"/>
        <w:jc w:val="both"/>
        <w:rPr>
          <w:rFonts w:ascii="Times New Roman" w:hAnsi="Times New Roman"/>
          <w:szCs w:val="24"/>
        </w:rPr>
      </w:pPr>
      <w:r w:rsidRPr="00D010CC">
        <w:rPr>
          <w:rFonts w:ascii="Times New Roman" w:hAnsi="Times New Roman"/>
          <w:szCs w:val="24"/>
        </w:rPr>
        <w:t xml:space="preserve">- z areálu věznice: </w:t>
      </w:r>
    </w:p>
    <w:p w:rsidR="009330A9" w:rsidRPr="00D010CC" w:rsidRDefault="009330A9" w:rsidP="009330A9">
      <w:pPr>
        <w:pStyle w:val="Odstavecseseznamem"/>
        <w:ind w:left="2694"/>
        <w:jc w:val="both"/>
        <w:rPr>
          <w:rFonts w:ascii="Times New Roman" w:hAnsi="Times New Roman"/>
          <w:szCs w:val="24"/>
        </w:rPr>
      </w:pPr>
      <w:r w:rsidRPr="00D010CC">
        <w:rPr>
          <w:rFonts w:ascii="Times New Roman" w:hAnsi="Times New Roman"/>
          <w:szCs w:val="24"/>
        </w:rPr>
        <w:t>- z budovy B4 – 4ks</w:t>
      </w:r>
    </w:p>
    <w:p w:rsidR="009330A9" w:rsidRPr="00D010CC" w:rsidRDefault="009330A9" w:rsidP="009330A9">
      <w:pPr>
        <w:pStyle w:val="Odstavecseseznamem"/>
        <w:ind w:left="2694"/>
        <w:jc w:val="both"/>
        <w:rPr>
          <w:rFonts w:ascii="Times New Roman" w:hAnsi="Times New Roman"/>
          <w:szCs w:val="24"/>
        </w:rPr>
      </w:pPr>
      <w:r w:rsidRPr="00D010CC">
        <w:rPr>
          <w:rFonts w:ascii="Times New Roman" w:hAnsi="Times New Roman"/>
          <w:szCs w:val="24"/>
        </w:rPr>
        <w:t xml:space="preserve">- z budovy střechy B7 – 1ks </w:t>
      </w:r>
    </w:p>
    <w:p w:rsidR="009330A9" w:rsidRPr="00D010CC" w:rsidRDefault="009330A9" w:rsidP="009330A9">
      <w:pPr>
        <w:pStyle w:val="Odstavecseseznamem"/>
        <w:ind w:left="2694"/>
        <w:jc w:val="both"/>
        <w:rPr>
          <w:rFonts w:ascii="Times New Roman" w:hAnsi="Times New Roman"/>
          <w:szCs w:val="24"/>
        </w:rPr>
      </w:pPr>
      <w:r w:rsidRPr="00D010CC">
        <w:rPr>
          <w:rFonts w:ascii="Times New Roman" w:hAnsi="Times New Roman"/>
          <w:szCs w:val="24"/>
        </w:rPr>
        <w:t xml:space="preserve">- z budovy B8 – 1ks </w:t>
      </w:r>
    </w:p>
    <w:p w:rsidR="009330A9" w:rsidRPr="00D010CC" w:rsidRDefault="009330A9" w:rsidP="009330A9">
      <w:pPr>
        <w:pStyle w:val="Odstavecseseznamem"/>
        <w:ind w:left="2694"/>
        <w:jc w:val="both"/>
        <w:rPr>
          <w:rFonts w:ascii="Times New Roman" w:hAnsi="Times New Roman"/>
          <w:szCs w:val="24"/>
        </w:rPr>
      </w:pPr>
      <w:r w:rsidRPr="00D010CC">
        <w:rPr>
          <w:rFonts w:ascii="Times New Roman" w:hAnsi="Times New Roman"/>
          <w:szCs w:val="24"/>
        </w:rPr>
        <w:t>- z budovy B14 – 2ks</w:t>
      </w:r>
    </w:p>
    <w:p w:rsidR="00F33AC6" w:rsidRPr="00D010CC" w:rsidRDefault="007169D5" w:rsidP="00F33AC6">
      <w:pPr>
        <w:pStyle w:val="Normlntz"/>
        <w:rPr>
          <w:rFonts w:ascii="Arial Narrow" w:hAnsi="Arial Narrow" w:cs="Arial"/>
          <w:szCs w:val="24"/>
        </w:rPr>
      </w:pPr>
      <w:r w:rsidRPr="00D010CC">
        <w:rPr>
          <w:rFonts w:ascii="Arial Narrow" w:hAnsi="Arial Narrow" w:cs="Arial"/>
          <w:szCs w:val="24"/>
        </w:rPr>
        <w:t xml:space="preserve">Záznam snímaných obrazů ze všech kamer bude po dobu minimálně 30 dnů v rozlišení </w:t>
      </w:r>
      <w:r w:rsidR="00D973D6" w:rsidRPr="00D010CC">
        <w:rPr>
          <w:rFonts w:ascii="Arial Narrow" w:hAnsi="Arial Narrow" w:cs="Arial"/>
          <w:szCs w:val="24"/>
        </w:rPr>
        <w:t>960H</w:t>
      </w:r>
      <w:r w:rsidR="00F33AC6" w:rsidRPr="00D010CC">
        <w:rPr>
          <w:rFonts w:ascii="Arial Narrow" w:hAnsi="Arial Narrow" w:cs="Arial"/>
          <w:szCs w:val="24"/>
        </w:rPr>
        <w:t xml:space="preserve"> při rychlosti 25 snímků za sekundu, prohlížení záznamu a dálkového přístupu po bezpečnostní komunikační síti LAN. Dále požadujeme rychlé vyhledávání záznamu přes nastavené filtry (datum, čas, č. kamery…). Export těchto vyhledaných záznamů musí být v takovém formátu, aby je bylo možné přehrát na multimediálním přehrávači, který je součástí OS Windows např. MPEG2, MPEG4, AVI.</w:t>
      </w:r>
    </w:p>
    <w:p w:rsidR="00B63A4F" w:rsidRPr="00D010CC" w:rsidRDefault="00B63A4F" w:rsidP="00F33AC6">
      <w:pPr>
        <w:pStyle w:val="Normlntz"/>
        <w:rPr>
          <w:rFonts w:ascii="Arial Narrow" w:hAnsi="Arial Narrow" w:cs="Arial"/>
          <w:szCs w:val="24"/>
        </w:rPr>
      </w:pPr>
      <w:r w:rsidRPr="00D010CC">
        <w:rPr>
          <w:rFonts w:ascii="Arial Narrow" w:hAnsi="Arial Narrow" w:cs="Arial"/>
          <w:szCs w:val="24"/>
        </w:rPr>
        <w:t>Systém bude umožňovat rozdělení do uživatelských úrovní. oprávnění jednotlivých uživatelů k přístupu k živému obrazu, příp. záznamu bude definováno zařazením konkrétního uživatele do některé z uživatelských úrovní. Tyto úrovně budou sestaveny dle požadavků investora.</w:t>
      </w:r>
    </w:p>
    <w:p w:rsidR="00F33AC6" w:rsidRDefault="007169D5" w:rsidP="007169D5">
      <w:pPr>
        <w:spacing w:before="120"/>
        <w:rPr>
          <w:rFonts w:ascii="Arial Narrow" w:hAnsi="Arial Narrow" w:cs="Arial"/>
          <w:szCs w:val="24"/>
        </w:rPr>
      </w:pPr>
      <w:r w:rsidRPr="00D010CC">
        <w:rPr>
          <w:rFonts w:ascii="Arial Narrow" w:hAnsi="Arial Narrow" w:cs="Arial"/>
          <w:szCs w:val="24"/>
        </w:rPr>
        <w:t xml:space="preserve">Práce se záznamem </w:t>
      </w:r>
      <w:r w:rsidR="00840204" w:rsidRPr="00D010CC">
        <w:rPr>
          <w:rFonts w:ascii="Arial Narrow" w:hAnsi="Arial Narrow" w:cs="Arial"/>
          <w:szCs w:val="24"/>
        </w:rPr>
        <w:t xml:space="preserve">(prohlížení, archivace) </w:t>
      </w:r>
      <w:r w:rsidRPr="00D010CC">
        <w:rPr>
          <w:rFonts w:ascii="Arial Narrow" w:hAnsi="Arial Narrow" w:cs="Arial"/>
          <w:szCs w:val="24"/>
        </w:rPr>
        <w:t>bude prostřednictvím komunikační sítě LAN</w:t>
      </w:r>
      <w:r w:rsidR="00840204" w:rsidRPr="00D010CC">
        <w:rPr>
          <w:rFonts w:ascii="Arial Narrow" w:hAnsi="Arial Narrow" w:cs="Arial"/>
          <w:szCs w:val="24"/>
        </w:rPr>
        <w:t xml:space="preserve">. </w:t>
      </w:r>
      <w:r w:rsidR="000B02BE" w:rsidRPr="00D010CC">
        <w:rPr>
          <w:rFonts w:ascii="Arial Narrow" w:hAnsi="Arial Narrow" w:cs="Arial"/>
          <w:szCs w:val="24"/>
        </w:rPr>
        <w:t xml:space="preserve">Archivace záznamu bude možná jen na PC stanicích. </w:t>
      </w:r>
      <w:r w:rsidR="00840204" w:rsidRPr="00D010CC">
        <w:rPr>
          <w:rFonts w:ascii="Arial Narrow" w:hAnsi="Arial Narrow" w:cs="Arial"/>
          <w:szCs w:val="24"/>
        </w:rPr>
        <w:t>Prohlížení záznamu bez možnosti archivace bude možné na všech klientských pracovištích, vybavených systémovou klávesnicí nebo PC stanicí s webovým klientem</w:t>
      </w:r>
      <w:r w:rsidRPr="00D010CC">
        <w:rPr>
          <w:rFonts w:ascii="Arial Narrow" w:hAnsi="Arial Narrow" w:cs="Arial"/>
          <w:szCs w:val="24"/>
        </w:rPr>
        <w:t xml:space="preserve">. Kapacita systému CCTV </w:t>
      </w:r>
      <w:r w:rsidR="00A65370" w:rsidRPr="00D010CC">
        <w:rPr>
          <w:rFonts w:ascii="Arial Narrow" w:hAnsi="Arial Narrow" w:cs="Arial"/>
          <w:szCs w:val="24"/>
        </w:rPr>
        <w:t>j</w:t>
      </w:r>
      <w:r w:rsidR="00CE1913" w:rsidRPr="00D010CC">
        <w:rPr>
          <w:rFonts w:ascii="Arial Narrow" w:hAnsi="Arial Narrow" w:cs="Arial"/>
          <w:szCs w:val="24"/>
        </w:rPr>
        <w:t>e navržena na základě požadavku</w:t>
      </w:r>
      <w:r w:rsidRPr="00D010CC">
        <w:rPr>
          <w:rFonts w:ascii="Arial Narrow" w:hAnsi="Arial Narrow" w:cs="Arial"/>
          <w:szCs w:val="24"/>
        </w:rPr>
        <w:t xml:space="preserve"> připojit </w:t>
      </w:r>
      <w:r w:rsidR="009330A9" w:rsidRPr="00D010CC">
        <w:rPr>
          <w:rFonts w:ascii="Arial Narrow" w:hAnsi="Arial Narrow" w:cs="Arial"/>
          <w:szCs w:val="24"/>
        </w:rPr>
        <w:t xml:space="preserve">minimálně </w:t>
      </w:r>
      <w:r w:rsidRPr="00D010CC">
        <w:rPr>
          <w:rFonts w:ascii="Arial Narrow" w:hAnsi="Arial Narrow" w:cs="Arial"/>
          <w:szCs w:val="24"/>
        </w:rPr>
        <w:t xml:space="preserve">100 kamer s možností jeho rozšíření. </w:t>
      </w:r>
      <w:r w:rsidR="00CE1913" w:rsidRPr="00D010CC">
        <w:rPr>
          <w:rFonts w:ascii="Arial Narrow" w:hAnsi="Arial Narrow" w:cs="Arial"/>
          <w:szCs w:val="24"/>
        </w:rPr>
        <w:t>Navržena je konfigurace pro připojení 112 kamer, s možností rozšíření na 128.</w:t>
      </w:r>
    </w:p>
    <w:p w:rsidR="007169D5" w:rsidRPr="00287998" w:rsidRDefault="007169D5" w:rsidP="007169D5">
      <w:pPr>
        <w:spacing w:before="120"/>
        <w:rPr>
          <w:rFonts w:ascii="Arial Narrow" w:hAnsi="Arial Narrow" w:cs="Arial"/>
          <w:szCs w:val="24"/>
        </w:rPr>
      </w:pPr>
      <w:r>
        <w:rPr>
          <w:rFonts w:ascii="Arial Narrow" w:hAnsi="Arial Narrow" w:cs="Arial"/>
          <w:szCs w:val="24"/>
        </w:rPr>
        <w:lastRenderedPageBreak/>
        <w:t xml:space="preserve">PC </w:t>
      </w:r>
      <w:r w:rsidR="00F3265C">
        <w:rPr>
          <w:rFonts w:ascii="Arial Narrow" w:hAnsi="Arial Narrow" w:cs="Arial"/>
          <w:szCs w:val="24"/>
        </w:rPr>
        <w:t xml:space="preserve">s LCD 22" </w:t>
      </w:r>
      <w:r>
        <w:rPr>
          <w:rFonts w:ascii="Arial Narrow" w:hAnsi="Arial Narrow" w:cs="Arial"/>
          <w:szCs w:val="24"/>
        </w:rPr>
        <w:t xml:space="preserve">se SW CCTV klient budou umístěny v kancelářích : </w:t>
      </w:r>
    </w:p>
    <w:p w:rsidR="00B63A4F" w:rsidRDefault="00B63A4F" w:rsidP="00A701AB">
      <w:pPr>
        <w:pStyle w:val="Odstavecseseznamem"/>
        <w:numPr>
          <w:ilvl w:val="0"/>
          <w:numId w:val="7"/>
        </w:numPr>
        <w:spacing w:before="120"/>
        <w:rPr>
          <w:rFonts w:ascii="Arial Narrow" w:hAnsi="Arial Narrow" w:cs="Arial"/>
          <w:szCs w:val="24"/>
        </w:rPr>
      </w:pPr>
      <w:r>
        <w:rPr>
          <w:rFonts w:ascii="Arial Narrow" w:hAnsi="Arial Narrow" w:cs="Arial"/>
          <w:szCs w:val="24"/>
        </w:rPr>
        <w:t xml:space="preserve">B7 - 1.np m.č.109 - </w:t>
      </w:r>
      <w:r w:rsidRPr="00F33AC6">
        <w:rPr>
          <w:rFonts w:ascii="Arial Narrow" w:hAnsi="Arial Narrow" w:cs="Arial"/>
          <w:szCs w:val="24"/>
        </w:rPr>
        <w:t>Operační středisko – sleduje všechny kamery živý obraz</w:t>
      </w:r>
    </w:p>
    <w:p w:rsidR="00B63A4F" w:rsidRPr="00F33AC6" w:rsidRDefault="00B63A4F" w:rsidP="00A701AB">
      <w:pPr>
        <w:pStyle w:val="Odstavecseseznamem"/>
        <w:numPr>
          <w:ilvl w:val="0"/>
          <w:numId w:val="7"/>
        </w:numPr>
        <w:spacing w:before="120"/>
        <w:rPr>
          <w:rFonts w:ascii="Arial Narrow" w:hAnsi="Arial Narrow" w:cs="Arial"/>
          <w:szCs w:val="24"/>
        </w:rPr>
      </w:pPr>
      <w:r>
        <w:rPr>
          <w:rFonts w:ascii="Arial Narrow" w:hAnsi="Arial Narrow" w:cs="Arial"/>
          <w:szCs w:val="24"/>
        </w:rPr>
        <w:t xml:space="preserve">B7 - 3.np m.č.301 - </w:t>
      </w:r>
      <w:r w:rsidRPr="00F33AC6">
        <w:rPr>
          <w:rFonts w:ascii="Arial Narrow" w:hAnsi="Arial Narrow" w:cs="Arial"/>
          <w:szCs w:val="24"/>
        </w:rPr>
        <w:t>Vedoucí odd. věz. stráže – všechny kamery živý obraz + záznam</w:t>
      </w:r>
    </w:p>
    <w:p w:rsidR="00B63A4F" w:rsidRPr="00D010CC" w:rsidRDefault="00B63A4F" w:rsidP="00A701AB">
      <w:pPr>
        <w:pStyle w:val="Odstavecseseznamem"/>
        <w:numPr>
          <w:ilvl w:val="0"/>
          <w:numId w:val="7"/>
        </w:numPr>
        <w:spacing w:before="120"/>
        <w:rPr>
          <w:rFonts w:ascii="Arial Narrow" w:hAnsi="Arial Narrow" w:cs="Arial"/>
          <w:szCs w:val="24"/>
        </w:rPr>
      </w:pPr>
      <w:r>
        <w:rPr>
          <w:rFonts w:ascii="Arial Narrow" w:hAnsi="Arial Narrow" w:cs="Arial"/>
          <w:szCs w:val="24"/>
        </w:rPr>
        <w:t xml:space="preserve">B7 - 3.np m.č.318 - </w:t>
      </w:r>
      <w:r w:rsidRPr="00F33AC6">
        <w:rPr>
          <w:rFonts w:ascii="Arial Narrow" w:hAnsi="Arial Narrow" w:cs="Arial"/>
          <w:szCs w:val="24"/>
        </w:rPr>
        <w:t>Zástupce vedoucího odd</w:t>
      </w:r>
      <w:r w:rsidRPr="00D010CC">
        <w:rPr>
          <w:rFonts w:ascii="Arial Narrow" w:hAnsi="Arial Narrow" w:cs="Arial"/>
          <w:szCs w:val="24"/>
        </w:rPr>
        <w:t>. věz. stráže - všechny kamery živý obraz + záznam</w:t>
      </w:r>
    </w:p>
    <w:p w:rsidR="00B63A4F" w:rsidRPr="00D010CC" w:rsidRDefault="00B63A4F" w:rsidP="00A701AB">
      <w:pPr>
        <w:pStyle w:val="Odstavecseseznamem"/>
        <w:numPr>
          <w:ilvl w:val="0"/>
          <w:numId w:val="7"/>
        </w:numPr>
        <w:spacing w:before="120"/>
        <w:rPr>
          <w:rFonts w:ascii="Arial Narrow" w:hAnsi="Arial Narrow" w:cs="Arial"/>
          <w:szCs w:val="24"/>
        </w:rPr>
      </w:pPr>
      <w:r w:rsidRPr="00D010CC">
        <w:rPr>
          <w:rFonts w:ascii="Arial Narrow" w:hAnsi="Arial Narrow" w:cs="Arial"/>
          <w:szCs w:val="24"/>
        </w:rPr>
        <w:t xml:space="preserve">B7 - 1.np m.č.139 - Vedoucí oddělení prevence a stížností – </w:t>
      </w:r>
      <w:r w:rsidR="009330A9" w:rsidRPr="00D010CC">
        <w:rPr>
          <w:rFonts w:ascii="Arial Narrow" w:hAnsi="Arial Narrow" w:cs="Arial"/>
          <w:szCs w:val="24"/>
        </w:rPr>
        <w:t xml:space="preserve">všechny kamery živý obraz + </w:t>
      </w:r>
      <w:r w:rsidRPr="00D010CC">
        <w:rPr>
          <w:rFonts w:ascii="Arial Narrow" w:hAnsi="Arial Narrow" w:cs="Arial"/>
          <w:szCs w:val="24"/>
        </w:rPr>
        <w:t>záznam vybrané kamery</w:t>
      </w:r>
    </w:p>
    <w:p w:rsidR="00B63A4F" w:rsidRPr="00D010CC" w:rsidRDefault="00B63A4F" w:rsidP="00A701AB">
      <w:pPr>
        <w:pStyle w:val="Odstavecseseznamem"/>
        <w:numPr>
          <w:ilvl w:val="0"/>
          <w:numId w:val="7"/>
        </w:numPr>
        <w:spacing w:before="120"/>
        <w:rPr>
          <w:rFonts w:ascii="Arial Narrow" w:hAnsi="Arial Narrow" w:cs="Arial"/>
          <w:szCs w:val="24"/>
        </w:rPr>
      </w:pPr>
      <w:r w:rsidRPr="00D010CC">
        <w:rPr>
          <w:rFonts w:ascii="Arial Narrow" w:hAnsi="Arial Narrow" w:cs="Arial"/>
          <w:szCs w:val="24"/>
        </w:rPr>
        <w:t xml:space="preserve">B7 - 2.np m.č.219 - Zástupce </w:t>
      </w:r>
      <w:proofErr w:type="spellStart"/>
      <w:r w:rsidRPr="00D010CC">
        <w:rPr>
          <w:rFonts w:ascii="Arial Narrow" w:hAnsi="Arial Narrow" w:cs="Arial"/>
          <w:szCs w:val="24"/>
        </w:rPr>
        <w:t>ved</w:t>
      </w:r>
      <w:proofErr w:type="spellEnd"/>
      <w:r w:rsidRPr="00D010CC">
        <w:rPr>
          <w:rFonts w:ascii="Arial Narrow" w:hAnsi="Arial Narrow" w:cs="Arial"/>
          <w:szCs w:val="24"/>
        </w:rPr>
        <w:t>. odd. výkonu trestu –</w:t>
      </w:r>
      <w:r w:rsidR="009330A9" w:rsidRPr="00D010CC">
        <w:rPr>
          <w:rFonts w:ascii="Arial Narrow" w:hAnsi="Arial Narrow" w:cs="Arial"/>
          <w:szCs w:val="24"/>
        </w:rPr>
        <w:t xml:space="preserve"> všechny kamery živý obraz +</w:t>
      </w:r>
      <w:r w:rsidRPr="00D010CC">
        <w:rPr>
          <w:rFonts w:ascii="Arial Narrow" w:hAnsi="Arial Narrow" w:cs="Arial"/>
          <w:szCs w:val="24"/>
        </w:rPr>
        <w:t xml:space="preserve"> záznam vybrané kamery</w:t>
      </w:r>
    </w:p>
    <w:p w:rsidR="00B63A4F" w:rsidRPr="00D010CC" w:rsidRDefault="00B63A4F" w:rsidP="00B63A4F">
      <w:pPr>
        <w:spacing w:before="120"/>
        <w:rPr>
          <w:rFonts w:ascii="Arial Narrow" w:hAnsi="Arial Narrow" w:cs="Arial"/>
          <w:szCs w:val="24"/>
        </w:rPr>
      </w:pPr>
      <w:r w:rsidRPr="00D010CC">
        <w:rPr>
          <w:rFonts w:ascii="Arial Narrow" w:hAnsi="Arial Narrow" w:cs="Arial"/>
          <w:szCs w:val="24"/>
        </w:rPr>
        <w:t xml:space="preserve">CCTV klienti se systémovou CCTV klávesnicí </w:t>
      </w:r>
      <w:r w:rsidR="00F3265C" w:rsidRPr="00D010CC">
        <w:rPr>
          <w:rFonts w:ascii="Arial Narrow" w:hAnsi="Arial Narrow" w:cs="Arial"/>
          <w:szCs w:val="24"/>
        </w:rPr>
        <w:t xml:space="preserve">a LCD 19" </w:t>
      </w:r>
      <w:r w:rsidRPr="00D010CC">
        <w:rPr>
          <w:rFonts w:ascii="Arial Narrow" w:hAnsi="Arial Narrow" w:cs="Arial"/>
          <w:szCs w:val="24"/>
        </w:rPr>
        <w:t xml:space="preserve">budou umístěny v kancelářích : </w:t>
      </w:r>
    </w:p>
    <w:p w:rsidR="0018697F" w:rsidRPr="00D010CC" w:rsidRDefault="00F33AC6" w:rsidP="00A701AB">
      <w:pPr>
        <w:pStyle w:val="Odstavecseseznamem"/>
        <w:numPr>
          <w:ilvl w:val="0"/>
          <w:numId w:val="7"/>
        </w:numPr>
        <w:spacing w:before="120"/>
        <w:rPr>
          <w:rFonts w:ascii="Arial Narrow" w:hAnsi="Arial Narrow" w:cs="Arial"/>
          <w:szCs w:val="24"/>
        </w:rPr>
      </w:pPr>
      <w:r w:rsidRPr="00D010CC">
        <w:rPr>
          <w:rFonts w:ascii="Arial Narrow" w:hAnsi="Arial Narrow" w:cs="Arial"/>
          <w:szCs w:val="24"/>
        </w:rPr>
        <w:t>B7 - 1.np m.č.109 - Operační středisko – sleduje všechny kamery živý obraz</w:t>
      </w:r>
    </w:p>
    <w:p w:rsidR="007169D5" w:rsidRPr="00D010CC" w:rsidRDefault="00F33AC6" w:rsidP="00A701AB">
      <w:pPr>
        <w:pStyle w:val="Odstavecseseznamem"/>
        <w:numPr>
          <w:ilvl w:val="0"/>
          <w:numId w:val="7"/>
        </w:numPr>
        <w:spacing w:before="120"/>
        <w:rPr>
          <w:rFonts w:ascii="Arial Narrow" w:hAnsi="Arial Narrow" w:cs="Arial"/>
          <w:szCs w:val="24"/>
        </w:rPr>
      </w:pPr>
      <w:r w:rsidRPr="00D010CC">
        <w:rPr>
          <w:rFonts w:ascii="Arial Narrow" w:hAnsi="Arial Narrow" w:cs="Arial"/>
          <w:szCs w:val="24"/>
        </w:rPr>
        <w:t>B7 - 1.np m.č.111 - Technik referátu T a ZT – všechny kamery živý obraz</w:t>
      </w:r>
    </w:p>
    <w:p w:rsidR="00F33AC6" w:rsidRPr="00D010CC" w:rsidRDefault="00720D6F" w:rsidP="00A701AB">
      <w:pPr>
        <w:pStyle w:val="Odstavecseseznamem"/>
        <w:numPr>
          <w:ilvl w:val="0"/>
          <w:numId w:val="7"/>
        </w:numPr>
        <w:spacing w:before="120"/>
        <w:rPr>
          <w:rFonts w:ascii="Arial Narrow" w:hAnsi="Arial Narrow" w:cs="Arial"/>
          <w:szCs w:val="24"/>
        </w:rPr>
      </w:pPr>
      <w:r w:rsidRPr="00D010CC">
        <w:rPr>
          <w:rFonts w:ascii="Arial Narrow" w:hAnsi="Arial Narrow" w:cs="Arial"/>
          <w:szCs w:val="24"/>
        </w:rPr>
        <w:t xml:space="preserve">B7 - 3.np m.č.313 - </w:t>
      </w:r>
      <w:r w:rsidR="00F33AC6" w:rsidRPr="00D010CC">
        <w:rPr>
          <w:rFonts w:ascii="Arial Narrow" w:hAnsi="Arial Narrow" w:cs="Arial"/>
          <w:szCs w:val="24"/>
        </w:rPr>
        <w:t xml:space="preserve">I. zástupce ředitelky věznice – všechny kamery živý obraz </w:t>
      </w:r>
      <w:r w:rsidR="00E366F2" w:rsidRPr="00D010CC">
        <w:rPr>
          <w:rFonts w:ascii="Arial Narrow" w:hAnsi="Arial Narrow" w:cs="Arial"/>
          <w:szCs w:val="24"/>
        </w:rPr>
        <w:t>+ záznam</w:t>
      </w:r>
    </w:p>
    <w:p w:rsidR="00F33AC6" w:rsidRPr="00D010CC" w:rsidRDefault="00720D6F" w:rsidP="00A701AB">
      <w:pPr>
        <w:pStyle w:val="Odstavecseseznamem"/>
        <w:numPr>
          <w:ilvl w:val="0"/>
          <w:numId w:val="7"/>
        </w:numPr>
        <w:spacing w:before="120"/>
        <w:rPr>
          <w:rFonts w:ascii="Arial Narrow" w:hAnsi="Arial Narrow" w:cs="Arial"/>
          <w:szCs w:val="24"/>
        </w:rPr>
      </w:pPr>
      <w:r w:rsidRPr="00D010CC">
        <w:rPr>
          <w:rFonts w:ascii="Arial Narrow" w:hAnsi="Arial Narrow" w:cs="Arial"/>
          <w:szCs w:val="24"/>
        </w:rPr>
        <w:t xml:space="preserve">B7 - 3.np m.č.316 - </w:t>
      </w:r>
      <w:r w:rsidR="00F33AC6" w:rsidRPr="00D010CC">
        <w:rPr>
          <w:rFonts w:ascii="Arial Narrow" w:hAnsi="Arial Narrow" w:cs="Arial"/>
          <w:szCs w:val="24"/>
        </w:rPr>
        <w:t xml:space="preserve">Ředitelka věznice – všechny kamery živý obraz </w:t>
      </w:r>
      <w:r w:rsidR="009330A9" w:rsidRPr="00D010CC">
        <w:rPr>
          <w:rFonts w:ascii="Arial Narrow" w:hAnsi="Arial Narrow" w:cs="Arial"/>
          <w:szCs w:val="24"/>
        </w:rPr>
        <w:t>+ záznam</w:t>
      </w:r>
    </w:p>
    <w:p w:rsidR="00F33AC6" w:rsidRPr="00D010CC" w:rsidRDefault="00720D6F" w:rsidP="00A701AB">
      <w:pPr>
        <w:pStyle w:val="Odstavecseseznamem"/>
        <w:numPr>
          <w:ilvl w:val="0"/>
          <w:numId w:val="7"/>
        </w:numPr>
        <w:spacing w:before="120"/>
        <w:rPr>
          <w:rFonts w:ascii="Arial Narrow" w:hAnsi="Arial Narrow" w:cs="Arial"/>
          <w:szCs w:val="24"/>
        </w:rPr>
      </w:pPr>
      <w:r w:rsidRPr="00D010CC">
        <w:rPr>
          <w:rFonts w:ascii="Arial Narrow" w:hAnsi="Arial Narrow" w:cs="Arial"/>
          <w:szCs w:val="24"/>
        </w:rPr>
        <w:t xml:space="preserve">B9 - 1.np - </w:t>
      </w:r>
      <w:r w:rsidR="00F33AC6" w:rsidRPr="00D010CC">
        <w:rPr>
          <w:rFonts w:ascii="Arial Narrow" w:hAnsi="Arial Narrow" w:cs="Arial"/>
          <w:szCs w:val="24"/>
        </w:rPr>
        <w:t>Vstup do střežené části /motor. brána/ - živý obraz vybrané kamery</w:t>
      </w:r>
    </w:p>
    <w:p w:rsidR="00F33AC6" w:rsidRPr="00D010CC" w:rsidRDefault="00720D6F" w:rsidP="00A701AB">
      <w:pPr>
        <w:pStyle w:val="Odstavecseseznamem"/>
        <w:numPr>
          <w:ilvl w:val="0"/>
          <w:numId w:val="7"/>
        </w:numPr>
        <w:spacing w:before="120"/>
        <w:rPr>
          <w:rFonts w:ascii="Arial Narrow" w:hAnsi="Arial Narrow" w:cs="Arial"/>
          <w:szCs w:val="24"/>
        </w:rPr>
      </w:pPr>
      <w:r w:rsidRPr="00D010CC">
        <w:rPr>
          <w:rFonts w:ascii="Arial Narrow" w:hAnsi="Arial Narrow" w:cs="Arial"/>
          <w:szCs w:val="24"/>
        </w:rPr>
        <w:t xml:space="preserve">B9 - 1.np - </w:t>
      </w:r>
      <w:r w:rsidR="00F33AC6" w:rsidRPr="00D010CC">
        <w:rPr>
          <w:rFonts w:ascii="Arial Narrow" w:hAnsi="Arial Narrow" w:cs="Arial"/>
          <w:szCs w:val="24"/>
        </w:rPr>
        <w:t>Vstup do střežené části – hlavní brána – živý obrav vybrané kamery</w:t>
      </w:r>
    </w:p>
    <w:p w:rsidR="0018697F" w:rsidRPr="0018697F" w:rsidRDefault="0018697F" w:rsidP="00E35462">
      <w:pPr>
        <w:spacing w:before="120"/>
        <w:rPr>
          <w:rFonts w:ascii="Arial Narrow" w:hAnsi="Arial Narrow" w:cs="Arial"/>
          <w:szCs w:val="24"/>
        </w:rPr>
      </w:pPr>
      <w:r>
        <w:rPr>
          <w:rFonts w:ascii="Arial Narrow" w:hAnsi="Arial Narrow" w:cs="Arial"/>
          <w:szCs w:val="24"/>
        </w:rPr>
        <w:t>Systém monitorování prostoru:</w:t>
      </w:r>
    </w:p>
    <w:p w:rsidR="004C46A2" w:rsidRPr="006E4B15" w:rsidRDefault="004C46A2" w:rsidP="00E35462">
      <w:pPr>
        <w:spacing w:before="120"/>
        <w:rPr>
          <w:rFonts w:ascii="Arial Narrow" w:hAnsi="Arial Narrow" w:cs="Arial"/>
          <w:szCs w:val="24"/>
        </w:rPr>
      </w:pPr>
      <w:r w:rsidRPr="006E4B15">
        <w:rPr>
          <w:rFonts w:ascii="Arial Narrow" w:hAnsi="Arial Narrow" w:cs="Arial"/>
          <w:szCs w:val="24"/>
        </w:rPr>
        <w:t>1. Prostor zakázaného pásma – definuje venkovní kamery, monitorující prostor zakázaného pásma vč</w:t>
      </w:r>
      <w:r w:rsidR="00287998" w:rsidRPr="006E4B15">
        <w:rPr>
          <w:rFonts w:ascii="Arial Narrow" w:hAnsi="Arial Narrow" w:cs="Arial"/>
          <w:szCs w:val="24"/>
        </w:rPr>
        <w:t>e</w:t>
      </w:r>
      <w:r w:rsidRPr="006E4B15">
        <w:rPr>
          <w:rFonts w:ascii="Arial Narrow" w:hAnsi="Arial Narrow" w:cs="Arial"/>
          <w:szCs w:val="24"/>
        </w:rPr>
        <w:t>tně automatické aktivace od systému PZTS</w:t>
      </w:r>
      <w:r w:rsidR="0018697F">
        <w:rPr>
          <w:rFonts w:ascii="Arial Narrow" w:hAnsi="Arial Narrow" w:cs="Arial"/>
          <w:szCs w:val="24"/>
        </w:rPr>
        <w:t xml:space="preserve"> a PDS</w:t>
      </w:r>
      <w:r w:rsidRPr="006E4B15">
        <w:rPr>
          <w:rFonts w:ascii="Arial Narrow" w:hAnsi="Arial Narrow" w:cs="Arial"/>
          <w:szCs w:val="24"/>
        </w:rPr>
        <w:t>.</w:t>
      </w:r>
    </w:p>
    <w:p w:rsidR="004C46A2" w:rsidRPr="006E4B15" w:rsidRDefault="004C46A2" w:rsidP="00E35462">
      <w:pPr>
        <w:spacing w:before="120"/>
        <w:rPr>
          <w:rFonts w:ascii="Arial Narrow" w:hAnsi="Arial Narrow" w:cs="Arial"/>
          <w:szCs w:val="24"/>
        </w:rPr>
      </w:pPr>
      <w:r w:rsidRPr="006E4B15">
        <w:rPr>
          <w:rFonts w:ascii="Arial Narrow" w:hAnsi="Arial Narrow" w:cs="Arial"/>
          <w:szCs w:val="24"/>
        </w:rPr>
        <w:t>2. Monitorování prostoru vnitřního oplocení – definuje kamery monitorující vnitřní část oplocení včetně možnosti automatického natočení v případě aktivace od PZTS</w:t>
      </w:r>
      <w:r w:rsidR="0018697F">
        <w:rPr>
          <w:rFonts w:ascii="Arial Narrow" w:hAnsi="Arial Narrow" w:cs="Arial"/>
          <w:szCs w:val="24"/>
        </w:rPr>
        <w:t xml:space="preserve"> a PDS</w:t>
      </w:r>
      <w:r w:rsidRPr="006E4B15">
        <w:rPr>
          <w:rFonts w:ascii="Arial Narrow" w:hAnsi="Arial Narrow" w:cs="Arial"/>
          <w:szCs w:val="24"/>
        </w:rPr>
        <w:t>.</w:t>
      </w:r>
      <w:r w:rsidR="00287998" w:rsidRPr="006E4B15">
        <w:rPr>
          <w:rFonts w:ascii="Arial Narrow" w:hAnsi="Arial Narrow" w:cs="Arial"/>
          <w:szCs w:val="24"/>
        </w:rPr>
        <w:t xml:space="preserve"> </w:t>
      </w:r>
      <w:r w:rsidRPr="006E4B15">
        <w:rPr>
          <w:rFonts w:ascii="Arial Narrow" w:hAnsi="Arial Narrow" w:cs="Arial"/>
          <w:szCs w:val="24"/>
        </w:rPr>
        <w:t>Napájení systému bude 24V, s</w:t>
      </w:r>
      <w:r w:rsidR="00287998" w:rsidRPr="006E4B15">
        <w:rPr>
          <w:rFonts w:ascii="Arial Narrow" w:hAnsi="Arial Narrow" w:cs="Arial"/>
          <w:szCs w:val="24"/>
        </w:rPr>
        <w:t> </w:t>
      </w:r>
      <w:r w:rsidRPr="006E4B15">
        <w:rPr>
          <w:rFonts w:ascii="Arial Narrow" w:hAnsi="Arial Narrow" w:cs="Arial"/>
          <w:szCs w:val="24"/>
        </w:rPr>
        <w:t>napojením</w:t>
      </w:r>
      <w:r w:rsidR="00287998" w:rsidRPr="006E4B15">
        <w:rPr>
          <w:rFonts w:ascii="Arial Narrow" w:hAnsi="Arial Narrow" w:cs="Arial"/>
          <w:szCs w:val="24"/>
        </w:rPr>
        <w:t xml:space="preserve"> n</w:t>
      </w:r>
      <w:r w:rsidRPr="006E4B15">
        <w:rPr>
          <w:rFonts w:ascii="Arial Narrow" w:hAnsi="Arial Narrow" w:cs="Arial"/>
          <w:szCs w:val="24"/>
        </w:rPr>
        <w:t xml:space="preserve">a záložní UPS a dieselagregát. Signál od jednotlivých kamer bude vyveden optickou kabeláží </w:t>
      </w:r>
      <w:r w:rsidR="007169D5">
        <w:rPr>
          <w:rFonts w:ascii="Arial Narrow" w:hAnsi="Arial Narrow" w:cs="Arial"/>
          <w:szCs w:val="24"/>
        </w:rPr>
        <w:t xml:space="preserve">do </w:t>
      </w:r>
      <w:r w:rsidR="00CD4AA7">
        <w:rPr>
          <w:rFonts w:ascii="Arial Narrow" w:hAnsi="Arial Narrow" w:cs="Arial"/>
          <w:szCs w:val="24"/>
        </w:rPr>
        <w:t>maticového přepínače,</w:t>
      </w:r>
      <w:r w:rsidR="007169D5">
        <w:rPr>
          <w:rFonts w:ascii="Arial Narrow" w:hAnsi="Arial Narrow" w:cs="Arial"/>
          <w:szCs w:val="24"/>
        </w:rPr>
        <w:t xml:space="preserve"> umístěného v datovém rozvaděči v </w:t>
      </w:r>
      <w:proofErr w:type="spellStart"/>
      <w:r w:rsidR="007169D5" w:rsidRPr="008E0062">
        <w:rPr>
          <w:rFonts w:ascii="Arial Narrow" w:hAnsi="Arial Narrow" w:cs="Arial"/>
          <w:szCs w:val="24"/>
        </w:rPr>
        <w:t>tech</w:t>
      </w:r>
      <w:proofErr w:type="spellEnd"/>
      <w:r w:rsidR="007169D5" w:rsidRPr="008E0062">
        <w:rPr>
          <w:rFonts w:ascii="Arial Narrow" w:hAnsi="Arial Narrow" w:cs="Arial"/>
          <w:szCs w:val="24"/>
        </w:rPr>
        <w:t>. místnosti operačního střediska</w:t>
      </w:r>
      <w:r w:rsidR="007169D5">
        <w:rPr>
          <w:rFonts w:ascii="Arial Narrow" w:hAnsi="Arial Narrow" w:cs="Arial"/>
          <w:szCs w:val="24"/>
        </w:rPr>
        <w:t xml:space="preserve"> v budově B7, 1.np m.č. 111</w:t>
      </w:r>
      <w:r w:rsidRPr="006E4B15">
        <w:rPr>
          <w:rFonts w:ascii="Arial Narrow" w:hAnsi="Arial Narrow" w:cs="Arial"/>
          <w:szCs w:val="24"/>
        </w:rPr>
        <w:t>.</w:t>
      </w:r>
    </w:p>
    <w:p w:rsidR="007169D5" w:rsidRDefault="007169D5" w:rsidP="007169D5">
      <w:pPr>
        <w:spacing w:before="120"/>
        <w:rPr>
          <w:rFonts w:ascii="Arial Narrow" w:hAnsi="Arial Narrow" w:cs="Arial"/>
          <w:szCs w:val="24"/>
        </w:rPr>
      </w:pPr>
      <w:r>
        <w:rPr>
          <w:rFonts w:ascii="Arial Narrow" w:hAnsi="Arial Narrow" w:cs="Arial"/>
          <w:szCs w:val="24"/>
        </w:rPr>
        <w:t>3</w:t>
      </w:r>
      <w:r w:rsidRPr="006E4B15">
        <w:rPr>
          <w:rFonts w:ascii="Arial Narrow" w:hAnsi="Arial Narrow" w:cs="Arial"/>
          <w:szCs w:val="24"/>
        </w:rPr>
        <w:t xml:space="preserve">. Monitorování </w:t>
      </w:r>
      <w:r>
        <w:rPr>
          <w:rFonts w:ascii="Arial Narrow" w:hAnsi="Arial Narrow" w:cs="Arial"/>
          <w:szCs w:val="24"/>
        </w:rPr>
        <w:t xml:space="preserve">vnějšího </w:t>
      </w:r>
      <w:r w:rsidRPr="006E4B15">
        <w:rPr>
          <w:rFonts w:ascii="Arial Narrow" w:hAnsi="Arial Narrow" w:cs="Arial"/>
          <w:szCs w:val="24"/>
        </w:rPr>
        <w:t xml:space="preserve">prostoru– definuje kamery monitorující </w:t>
      </w:r>
      <w:r>
        <w:rPr>
          <w:rFonts w:ascii="Arial Narrow" w:hAnsi="Arial Narrow" w:cs="Arial"/>
          <w:szCs w:val="24"/>
        </w:rPr>
        <w:t>vnější</w:t>
      </w:r>
      <w:r w:rsidRPr="006E4B15">
        <w:rPr>
          <w:rFonts w:ascii="Arial Narrow" w:hAnsi="Arial Narrow" w:cs="Arial"/>
          <w:szCs w:val="24"/>
        </w:rPr>
        <w:t xml:space="preserve"> </w:t>
      </w:r>
      <w:r>
        <w:rPr>
          <w:rFonts w:ascii="Arial Narrow" w:hAnsi="Arial Narrow" w:cs="Arial"/>
          <w:szCs w:val="24"/>
        </w:rPr>
        <w:t>prostor za ohradní zdí,</w:t>
      </w:r>
      <w:r w:rsidRPr="006E4B15">
        <w:rPr>
          <w:rFonts w:ascii="Arial Narrow" w:hAnsi="Arial Narrow" w:cs="Arial"/>
          <w:szCs w:val="24"/>
        </w:rPr>
        <w:t xml:space="preserve"> včetně možnosti automatického natočení v případě aktivace od PZTS</w:t>
      </w:r>
      <w:r>
        <w:rPr>
          <w:rFonts w:ascii="Arial Narrow" w:hAnsi="Arial Narrow" w:cs="Arial"/>
          <w:szCs w:val="24"/>
        </w:rPr>
        <w:t xml:space="preserve"> a PDS</w:t>
      </w:r>
      <w:r w:rsidRPr="006E4B15">
        <w:rPr>
          <w:rFonts w:ascii="Arial Narrow" w:hAnsi="Arial Narrow" w:cs="Arial"/>
          <w:szCs w:val="24"/>
        </w:rPr>
        <w:t xml:space="preserve">. Napájení systému bude 24V, s napojením na záložní UPS a dieselagregát. Signál od jednotlivých kamer bude vyveden optickou kabeláží </w:t>
      </w:r>
      <w:r>
        <w:rPr>
          <w:rFonts w:ascii="Arial Narrow" w:hAnsi="Arial Narrow" w:cs="Arial"/>
          <w:szCs w:val="24"/>
        </w:rPr>
        <w:t>do datové</w:t>
      </w:r>
      <w:r w:rsidR="005B265D">
        <w:rPr>
          <w:rFonts w:ascii="Arial Narrow" w:hAnsi="Arial Narrow" w:cs="Arial"/>
          <w:szCs w:val="24"/>
        </w:rPr>
        <w:t>ho</w:t>
      </w:r>
      <w:r>
        <w:rPr>
          <w:rFonts w:ascii="Arial Narrow" w:hAnsi="Arial Narrow" w:cs="Arial"/>
          <w:szCs w:val="24"/>
        </w:rPr>
        <w:t xml:space="preserve"> rozvaděč</w:t>
      </w:r>
      <w:r w:rsidR="005B265D">
        <w:rPr>
          <w:rFonts w:ascii="Arial Narrow" w:hAnsi="Arial Narrow" w:cs="Arial"/>
          <w:szCs w:val="24"/>
        </w:rPr>
        <w:t>e</w:t>
      </w:r>
      <w:r>
        <w:rPr>
          <w:rFonts w:ascii="Arial Narrow" w:hAnsi="Arial Narrow" w:cs="Arial"/>
          <w:szCs w:val="24"/>
        </w:rPr>
        <w:t xml:space="preserve"> </w:t>
      </w:r>
      <w:r w:rsidR="00F3265C">
        <w:rPr>
          <w:rFonts w:ascii="Arial Narrow" w:hAnsi="Arial Narrow" w:cs="Arial"/>
          <w:szCs w:val="24"/>
        </w:rPr>
        <w:t xml:space="preserve">RD B07.x </w:t>
      </w:r>
      <w:r>
        <w:rPr>
          <w:rFonts w:ascii="Arial Narrow" w:hAnsi="Arial Narrow" w:cs="Arial"/>
          <w:szCs w:val="24"/>
        </w:rPr>
        <w:t xml:space="preserve">v </w:t>
      </w:r>
      <w:proofErr w:type="spellStart"/>
      <w:r w:rsidRPr="008E0062">
        <w:rPr>
          <w:rFonts w:ascii="Arial Narrow" w:hAnsi="Arial Narrow" w:cs="Arial"/>
          <w:szCs w:val="24"/>
        </w:rPr>
        <w:t>tech</w:t>
      </w:r>
      <w:proofErr w:type="spellEnd"/>
      <w:r w:rsidRPr="008E0062">
        <w:rPr>
          <w:rFonts w:ascii="Arial Narrow" w:hAnsi="Arial Narrow" w:cs="Arial"/>
          <w:szCs w:val="24"/>
        </w:rPr>
        <w:t>. místnosti operačního střediska</w:t>
      </w:r>
      <w:r>
        <w:rPr>
          <w:rFonts w:ascii="Arial Narrow" w:hAnsi="Arial Narrow" w:cs="Arial"/>
          <w:szCs w:val="24"/>
        </w:rPr>
        <w:t xml:space="preserve"> v budově B7, 1.np m.č. 111</w:t>
      </w:r>
      <w:r w:rsidRPr="006E4B15">
        <w:rPr>
          <w:rFonts w:ascii="Arial Narrow" w:hAnsi="Arial Narrow" w:cs="Arial"/>
          <w:szCs w:val="24"/>
        </w:rPr>
        <w:t>.</w:t>
      </w:r>
    </w:p>
    <w:p w:rsidR="006A4F19" w:rsidRPr="006E4B15" w:rsidRDefault="006A4F19" w:rsidP="006A4F19">
      <w:pPr>
        <w:spacing w:before="120"/>
        <w:outlineLvl w:val="0"/>
        <w:rPr>
          <w:rFonts w:ascii="Arial Narrow" w:hAnsi="Arial Narrow" w:cs="Arial"/>
          <w:b/>
          <w:bCs/>
          <w:szCs w:val="24"/>
        </w:rPr>
      </w:pPr>
      <w:r w:rsidRPr="006E4B15">
        <w:rPr>
          <w:rFonts w:ascii="Arial Narrow" w:hAnsi="Arial Narrow" w:cs="Arial"/>
          <w:b/>
          <w:bCs/>
          <w:szCs w:val="24"/>
        </w:rPr>
        <w:t xml:space="preserve">Poplachová zabezpečovací signalizace </w:t>
      </w:r>
      <w:r>
        <w:rPr>
          <w:rFonts w:ascii="Arial Narrow" w:hAnsi="Arial Narrow" w:cs="Arial"/>
          <w:b/>
          <w:bCs/>
          <w:szCs w:val="24"/>
        </w:rPr>
        <w:t>(</w:t>
      </w:r>
      <w:r w:rsidRPr="006E4B15">
        <w:rPr>
          <w:rFonts w:ascii="Arial Narrow" w:hAnsi="Arial Narrow" w:cs="Arial"/>
          <w:b/>
          <w:bCs/>
          <w:szCs w:val="24"/>
        </w:rPr>
        <w:t>PZTS)</w:t>
      </w:r>
    </w:p>
    <w:p w:rsidR="006A4F19" w:rsidRDefault="006A4F19" w:rsidP="006A4F19">
      <w:pPr>
        <w:spacing w:before="120"/>
        <w:rPr>
          <w:rFonts w:ascii="Arial Narrow" w:hAnsi="Arial Narrow" w:cs="Arial"/>
          <w:szCs w:val="24"/>
        </w:rPr>
      </w:pPr>
      <w:r w:rsidRPr="00F33AC6">
        <w:rPr>
          <w:rFonts w:ascii="Arial Narrow" w:hAnsi="Arial Narrow" w:cs="Arial"/>
          <w:szCs w:val="24"/>
        </w:rPr>
        <w:t>Stávající ústředna  PSÚ–B12 bude demontována včetně kabeláže</w:t>
      </w:r>
      <w:r>
        <w:rPr>
          <w:rFonts w:ascii="Arial Narrow" w:hAnsi="Arial Narrow" w:cs="Arial"/>
          <w:szCs w:val="24"/>
        </w:rPr>
        <w:t>.</w:t>
      </w:r>
      <w:r w:rsidRPr="00CC0669">
        <w:t xml:space="preserve"> </w:t>
      </w:r>
      <w:r w:rsidRPr="00CC0669">
        <w:rPr>
          <w:rFonts w:ascii="Arial Narrow" w:hAnsi="Arial Narrow" w:cs="Arial"/>
          <w:szCs w:val="24"/>
        </w:rPr>
        <w:t>Demontovány budou i stávající vysílače a přijímače R110 i s kabeláží v ostrahovém pásmu včetně odrazových desek.</w:t>
      </w:r>
    </w:p>
    <w:p w:rsidR="006A4F19" w:rsidRDefault="006A4F19" w:rsidP="006A4F19">
      <w:pPr>
        <w:spacing w:before="120"/>
        <w:rPr>
          <w:rFonts w:ascii="Arial Narrow" w:hAnsi="Arial Narrow" w:cs="Arial"/>
          <w:szCs w:val="24"/>
        </w:rPr>
      </w:pPr>
      <w:r w:rsidRPr="006E4B15">
        <w:rPr>
          <w:rFonts w:ascii="Arial Narrow" w:hAnsi="Arial Narrow" w:cs="Arial"/>
          <w:szCs w:val="24"/>
        </w:rPr>
        <w:t>V </w:t>
      </w:r>
      <w:r>
        <w:rPr>
          <w:rFonts w:ascii="Arial Narrow" w:hAnsi="Arial Narrow" w:cs="Arial"/>
          <w:szCs w:val="24"/>
        </w:rPr>
        <w:t>prostoru zakázaného pásma</w:t>
      </w:r>
      <w:r w:rsidRPr="006E4B15">
        <w:rPr>
          <w:rFonts w:ascii="Arial Narrow" w:hAnsi="Arial Narrow" w:cs="Arial"/>
          <w:szCs w:val="24"/>
        </w:rPr>
        <w:t xml:space="preserve"> je navržen nový systém PZTS, který bude zajišťovat komunikaci s jednotlivými detektory prostřednictvím linkových modulů připojených na komunikační linku systému</w:t>
      </w:r>
      <w:r>
        <w:rPr>
          <w:rFonts w:ascii="Arial Narrow" w:hAnsi="Arial Narrow" w:cs="Arial"/>
          <w:szCs w:val="24"/>
        </w:rPr>
        <w:t xml:space="preserve"> (RS485)</w:t>
      </w:r>
      <w:r w:rsidRPr="006E4B15">
        <w:rPr>
          <w:rFonts w:ascii="Arial Narrow" w:hAnsi="Arial Narrow" w:cs="Arial"/>
          <w:szCs w:val="24"/>
        </w:rPr>
        <w:t xml:space="preserve">. </w:t>
      </w:r>
      <w:r>
        <w:rPr>
          <w:rFonts w:ascii="Arial Narrow" w:hAnsi="Arial Narrow" w:cs="Arial"/>
          <w:szCs w:val="24"/>
        </w:rPr>
        <w:t xml:space="preserve">Ústředna systému PZTS bude instalována v </w:t>
      </w:r>
      <w:r w:rsidRPr="008E0062">
        <w:rPr>
          <w:rFonts w:ascii="Arial Narrow" w:hAnsi="Arial Narrow" w:cs="Arial"/>
          <w:szCs w:val="24"/>
        </w:rPr>
        <w:t> </w:t>
      </w:r>
      <w:proofErr w:type="spellStart"/>
      <w:r w:rsidRPr="008E0062">
        <w:rPr>
          <w:rFonts w:ascii="Arial Narrow" w:hAnsi="Arial Narrow" w:cs="Arial"/>
          <w:szCs w:val="24"/>
        </w:rPr>
        <w:t>tech</w:t>
      </w:r>
      <w:proofErr w:type="spellEnd"/>
      <w:r w:rsidRPr="008E0062">
        <w:rPr>
          <w:rFonts w:ascii="Arial Narrow" w:hAnsi="Arial Narrow" w:cs="Arial"/>
          <w:szCs w:val="24"/>
        </w:rPr>
        <w:t>. místnosti operačního střediska</w:t>
      </w:r>
      <w:r>
        <w:rPr>
          <w:rFonts w:ascii="Arial Narrow" w:hAnsi="Arial Narrow" w:cs="Arial"/>
          <w:szCs w:val="24"/>
        </w:rPr>
        <w:t xml:space="preserve"> v budově B7, 1.np m.č. 111</w:t>
      </w:r>
      <w:r w:rsidRPr="008E0062">
        <w:rPr>
          <w:rFonts w:ascii="Arial Narrow" w:hAnsi="Arial Narrow" w:cs="Arial"/>
          <w:szCs w:val="24"/>
        </w:rPr>
        <w:t>.</w:t>
      </w:r>
      <w:r>
        <w:rPr>
          <w:rFonts w:ascii="Arial Narrow" w:hAnsi="Arial Narrow" w:cs="Arial"/>
          <w:szCs w:val="24"/>
        </w:rPr>
        <w:t xml:space="preserve"> Linkové moduly pro připojení MW bariér a MW detektorů budou instalovány v temperovaných rozvaděčích </w:t>
      </w:r>
      <w:proofErr w:type="spellStart"/>
      <w:r w:rsidR="00F3265C">
        <w:rPr>
          <w:rFonts w:ascii="Arial Narrow" w:hAnsi="Arial Narrow" w:cs="Arial"/>
          <w:szCs w:val="24"/>
        </w:rPr>
        <w:t>RK.xxx</w:t>
      </w:r>
      <w:proofErr w:type="spellEnd"/>
      <w:r w:rsidR="00F3265C">
        <w:rPr>
          <w:rFonts w:ascii="Arial Narrow" w:hAnsi="Arial Narrow" w:cs="Arial"/>
          <w:szCs w:val="24"/>
        </w:rPr>
        <w:t xml:space="preserve"> </w:t>
      </w:r>
      <w:r>
        <w:rPr>
          <w:rFonts w:ascii="Arial Narrow" w:hAnsi="Arial Narrow" w:cs="Arial"/>
          <w:szCs w:val="24"/>
        </w:rPr>
        <w:t xml:space="preserve">v prostoru zakázaného pásma. </w:t>
      </w:r>
    </w:p>
    <w:p w:rsidR="006A4F19" w:rsidRDefault="006A4F19" w:rsidP="006A4F19">
      <w:pPr>
        <w:spacing w:before="120"/>
        <w:rPr>
          <w:rFonts w:ascii="Arial Narrow" w:hAnsi="Arial Narrow" w:cs="Arial"/>
          <w:szCs w:val="24"/>
        </w:rPr>
      </w:pPr>
      <w:r>
        <w:rPr>
          <w:rFonts w:ascii="Arial Narrow" w:hAnsi="Arial Narrow" w:cs="Arial"/>
          <w:szCs w:val="24"/>
        </w:rPr>
        <w:t>Do</w:t>
      </w:r>
      <w:r w:rsidRPr="006E4B15">
        <w:rPr>
          <w:rFonts w:ascii="Arial Narrow" w:hAnsi="Arial Narrow" w:cs="Arial"/>
          <w:szCs w:val="24"/>
        </w:rPr>
        <w:t xml:space="preserve"> systému PZTS připojeny </w:t>
      </w:r>
      <w:r>
        <w:rPr>
          <w:rFonts w:ascii="Arial Narrow" w:hAnsi="Arial Narrow" w:cs="Arial"/>
          <w:szCs w:val="24"/>
        </w:rPr>
        <w:t xml:space="preserve">MW bariéry, instalované jako objemová detekce v prostoru zakázaného pásma. Pro pokrytí slepých míst těchto MW bariér a koridorů pro průchod zakázaným pásmem, jsou navrženy </w:t>
      </w:r>
      <w:r w:rsidR="00F3265C">
        <w:rPr>
          <w:rFonts w:ascii="Arial Narrow" w:hAnsi="Arial Narrow" w:cs="Arial"/>
          <w:szCs w:val="24"/>
        </w:rPr>
        <w:t>duální PIR/</w:t>
      </w:r>
      <w:r>
        <w:rPr>
          <w:rFonts w:ascii="Arial Narrow" w:hAnsi="Arial Narrow" w:cs="Arial"/>
          <w:szCs w:val="24"/>
        </w:rPr>
        <w:t>MW detektory. Tyto MW bariéry a detektory budou připojeny do systému PZTS pomocí beznapěťových výstupů na vstupy linkových modulů PZTS</w:t>
      </w:r>
      <w:r w:rsidRPr="006E4B15">
        <w:rPr>
          <w:rFonts w:ascii="Arial Narrow" w:hAnsi="Arial Narrow" w:cs="Arial"/>
          <w:szCs w:val="24"/>
        </w:rPr>
        <w:t xml:space="preserve">. </w:t>
      </w:r>
      <w:r>
        <w:rPr>
          <w:rFonts w:ascii="Arial Narrow" w:hAnsi="Arial Narrow" w:cs="Arial"/>
          <w:szCs w:val="24"/>
        </w:rPr>
        <w:t>MW bariéry budou pro servisní účely (nastavení, kalibrace) propojeny komunikační linkou RS485, s výstupem do servisního PC</w:t>
      </w:r>
      <w:r w:rsidR="00F3265C">
        <w:rPr>
          <w:rFonts w:ascii="Arial Narrow" w:hAnsi="Arial Narrow" w:cs="Arial"/>
          <w:szCs w:val="24"/>
        </w:rPr>
        <w:t xml:space="preserve"> (klient PCO)</w:t>
      </w:r>
      <w:r>
        <w:rPr>
          <w:rFonts w:ascii="Arial Narrow" w:hAnsi="Arial Narrow" w:cs="Arial"/>
          <w:szCs w:val="24"/>
        </w:rPr>
        <w:t xml:space="preserve">, umístěného v </w:t>
      </w:r>
      <w:r w:rsidRPr="008E0062">
        <w:rPr>
          <w:rFonts w:ascii="Arial Narrow" w:hAnsi="Arial Narrow" w:cs="Arial"/>
          <w:szCs w:val="24"/>
        </w:rPr>
        <w:t> </w:t>
      </w:r>
      <w:proofErr w:type="spellStart"/>
      <w:r w:rsidRPr="008E0062">
        <w:rPr>
          <w:rFonts w:ascii="Arial Narrow" w:hAnsi="Arial Narrow" w:cs="Arial"/>
          <w:szCs w:val="24"/>
        </w:rPr>
        <w:t>tech</w:t>
      </w:r>
      <w:proofErr w:type="spellEnd"/>
      <w:r w:rsidRPr="008E0062">
        <w:rPr>
          <w:rFonts w:ascii="Arial Narrow" w:hAnsi="Arial Narrow" w:cs="Arial"/>
          <w:szCs w:val="24"/>
        </w:rPr>
        <w:t>. místnosti operačního střediska</w:t>
      </w:r>
      <w:r>
        <w:rPr>
          <w:rFonts w:ascii="Arial Narrow" w:hAnsi="Arial Narrow" w:cs="Arial"/>
          <w:szCs w:val="24"/>
        </w:rPr>
        <w:t xml:space="preserve"> v budově B7, 1.np m.č. 111</w:t>
      </w:r>
      <w:r w:rsidRPr="008E0062">
        <w:rPr>
          <w:rFonts w:ascii="Arial Narrow" w:hAnsi="Arial Narrow" w:cs="Arial"/>
          <w:szCs w:val="24"/>
        </w:rPr>
        <w:t>.</w:t>
      </w:r>
    </w:p>
    <w:p w:rsidR="006A4F19" w:rsidRDefault="006A4F19" w:rsidP="006A4F19">
      <w:pPr>
        <w:spacing w:before="120"/>
        <w:rPr>
          <w:rFonts w:ascii="Arial Narrow" w:hAnsi="Arial Narrow" w:cs="Arial"/>
          <w:szCs w:val="24"/>
        </w:rPr>
      </w:pPr>
      <w:r>
        <w:rPr>
          <w:rFonts w:ascii="Arial Narrow" w:hAnsi="Arial Narrow" w:cs="Arial"/>
          <w:szCs w:val="24"/>
        </w:rPr>
        <w:lastRenderedPageBreak/>
        <w:t xml:space="preserve">Navrženy jsou </w:t>
      </w:r>
      <w:r w:rsidRPr="00776767">
        <w:rPr>
          <w:rFonts w:ascii="Arial Narrow" w:hAnsi="Arial Narrow" w:cs="Arial"/>
          <w:szCs w:val="24"/>
        </w:rPr>
        <w:t>Digitální mikrovlnn</w:t>
      </w:r>
      <w:r w:rsidR="00F3265C">
        <w:rPr>
          <w:rFonts w:ascii="Arial Narrow" w:hAnsi="Arial Narrow" w:cs="Arial"/>
          <w:szCs w:val="24"/>
        </w:rPr>
        <w:t>é</w:t>
      </w:r>
      <w:r w:rsidRPr="00776767">
        <w:rPr>
          <w:rFonts w:ascii="Arial Narrow" w:hAnsi="Arial Narrow" w:cs="Arial"/>
          <w:szCs w:val="24"/>
        </w:rPr>
        <w:t xml:space="preserve"> bariér</w:t>
      </w:r>
      <w:r>
        <w:rPr>
          <w:rFonts w:ascii="Arial Narrow" w:hAnsi="Arial Narrow" w:cs="Arial"/>
          <w:szCs w:val="24"/>
        </w:rPr>
        <w:t>y</w:t>
      </w:r>
      <w:r w:rsidRPr="00776767">
        <w:rPr>
          <w:rFonts w:ascii="Arial Narrow" w:hAnsi="Arial Narrow" w:cs="Arial"/>
          <w:szCs w:val="24"/>
        </w:rPr>
        <w:t xml:space="preserve"> dosahů 120m. </w:t>
      </w:r>
      <w:r>
        <w:rPr>
          <w:rFonts w:ascii="Arial Narrow" w:hAnsi="Arial Narrow" w:cs="Arial"/>
          <w:szCs w:val="24"/>
        </w:rPr>
        <w:t xml:space="preserve">bariéra bude </w:t>
      </w:r>
      <w:r w:rsidRPr="00776767">
        <w:rPr>
          <w:rFonts w:ascii="Arial Narrow" w:hAnsi="Arial Narrow" w:cs="Arial"/>
          <w:szCs w:val="24"/>
        </w:rPr>
        <w:t>vybavena integrovaným nastavováním, zdrojovou částí a prostorem pro záložní akumulátor 2,1Ah,</w:t>
      </w:r>
      <w:r>
        <w:rPr>
          <w:rFonts w:ascii="Arial Narrow" w:hAnsi="Arial Narrow" w:cs="Arial"/>
          <w:szCs w:val="24"/>
        </w:rPr>
        <w:t xml:space="preserve"> </w:t>
      </w:r>
      <w:r w:rsidRPr="00776767">
        <w:rPr>
          <w:rFonts w:ascii="Arial Narrow" w:hAnsi="Arial Narrow" w:cs="Arial"/>
          <w:szCs w:val="24"/>
        </w:rPr>
        <w:t>sběrnicí RS485 pro nastavení softwarem a vzdálenou správu.</w:t>
      </w:r>
      <w:r>
        <w:rPr>
          <w:rFonts w:ascii="Arial Narrow" w:hAnsi="Arial Narrow" w:cs="Arial"/>
          <w:szCs w:val="24"/>
        </w:rPr>
        <w:t xml:space="preserve"> </w:t>
      </w:r>
      <w:r w:rsidRPr="00776767">
        <w:rPr>
          <w:rFonts w:ascii="Arial Narrow" w:hAnsi="Arial Narrow" w:cs="Arial"/>
          <w:szCs w:val="24"/>
        </w:rPr>
        <w:t xml:space="preserve">Bariéra je navíc vybavena funkcí </w:t>
      </w:r>
      <w:proofErr w:type="spellStart"/>
      <w:r w:rsidRPr="00776767">
        <w:rPr>
          <w:rFonts w:ascii="Arial Narrow" w:hAnsi="Arial Narrow" w:cs="Arial"/>
          <w:szCs w:val="24"/>
        </w:rPr>
        <w:t>Fuzzy</w:t>
      </w:r>
      <w:proofErr w:type="spellEnd"/>
      <w:r w:rsidRPr="00776767">
        <w:rPr>
          <w:rFonts w:ascii="Arial Narrow" w:hAnsi="Arial Narrow" w:cs="Arial"/>
          <w:szCs w:val="24"/>
        </w:rPr>
        <w:t xml:space="preserve"> </w:t>
      </w:r>
      <w:proofErr w:type="spellStart"/>
      <w:r w:rsidRPr="00776767">
        <w:rPr>
          <w:rFonts w:ascii="Arial Narrow" w:hAnsi="Arial Narrow" w:cs="Arial"/>
          <w:szCs w:val="24"/>
        </w:rPr>
        <w:t>Logic</w:t>
      </w:r>
      <w:proofErr w:type="spellEnd"/>
      <w:r w:rsidRPr="00776767">
        <w:rPr>
          <w:rFonts w:ascii="Arial Narrow" w:hAnsi="Arial Narrow" w:cs="Arial"/>
          <w:szCs w:val="24"/>
        </w:rPr>
        <w:t>, která využívá při vyhodnocení detekovaného narušení porovnávání 256</w:t>
      </w:r>
      <w:r w:rsidR="001F6573">
        <w:rPr>
          <w:rFonts w:ascii="Arial Narrow" w:hAnsi="Arial Narrow" w:cs="Arial"/>
          <w:szCs w:val="24"/>
        </w:rPr>
        <w:t xml:space="preserve"> </w:t>
      </w:r>
      <w:r w:rsidRPr="00776767">
        <w:rPr>
          <w:rFonts w:ascii="Arial Narrow" w:hAnsi="Arial Narrow" w:cs="Arial"/>
          <w:szCs w:val="24"/>
        </w:rPr>
        <w:t>vzorků průběhu signálu a tím činí bariéru stabilní a zároveň bezpečnou.</w:t>
      </w:r>
      <w:r w:rsidR="00E212F8">
        <w:rPr>
          <w:rFonts w:ascii="Arial Narrow" w:hAnsi="Arial Narrow" w:cs="Arial"/>
          <w:szCs w:val="24"/>
        </w:rPr>
        <w:t xml:space="preserve"> MW bariéry budou umístěny na samostatných sloupcích v jednotné výšce 1000mm nad terénem.</w:t>
      </w:r>
    </w:p>
    <w:p w:rsidR="006A4F19" w:rsidRPr="00277E33" w:rsidRDefault="006A4F19" w:rsidP="006A4F19">
      <w:pPr>
        <w:spacing w:before="120"/>
        <w:rPr>
          <w:rFonts w:ascii="Arial Narrow" w:hAnsi="Arial Narrow" w:cs="Arial"/>
          <w:szCs w:val="24"/>
        </w:rPr>
      </w:pPr>
      <w:r>
        <w:rPr>
          <w:rFonts w:ascii="Arial Narrow" w:hAnsi="Arial Narrow" w:cs="Arial"/>
          <w:szCs w:val="24"/>
        </w:rPr>
        <w:t>Pro vykrytí slepých míst MW bariér j</w:t>
      </w:r>
      <w:r w:rsidR="00277E33">
        <w:rPr>
          <w:rFonts w:ascii="Arial Narrow" w:hAnsi="Arial Narrow" w:cs="Arial"/>
          <w:szCs w:val="24"/>
        </w:rPr>
        <w:t>sou</w:t>
      </w:r>
      <w:r>
        <w:rPr>
          <w:rFonts w:ascii="Arial Narrow" w:hAnsi="Arial Narrow" w:cs="Arial"/>
          <w:szCs w:val="24"/>
        </w:rPr>
        <w:t xml:space="preserve"> navržen</w:t>
      </w:r>
      <w:r w:rsidR="00277E33">
        <w:rPr>
          <w:rFonts w:ascii="Arial Narrow" w:hAnsi="Arial Narrow" w:cs="Arial"/>
          <w:szCs w:val="24"/>
        </w:rPr>
        <w:t>y</w:t>
      </w:r>
      <w:r>
        <w:rPr>
          <w:rFonts w:ascii="Arial Narrow" w:hAnsi="Arial Narrow" w:cs="Arial"/>
          <w:szCs w:val="24"/>
        </w:rPr>
        <w:t xml:space="preserve"> </w:t>
      </w:r>
      <w:r w:rsidR="00F3265C">
        <w:rPr>
          <w:rFonts w:ascii="Arial Narrow" w:hAnsi="Arial Narrow" w:cs="Arial"/>
          <w:szCs w:val="24"/>
        </w:rPr>
        <w:t>duální</w:t>
      </w:r>
      <w:r w:rsidRPr="00776767">
        <w:rPr>
          <w:rFonts w:ascii="Arial Narrow" w:hAnsi="Arial Narrow" w:cs="Arial"/>
          <w:szCs w:val="24"/>
        </w:rPr>
        <w:t xml:space="preserve"> </w:t>
      </w:r>
      <w:r w:rsidR="00F3265C">
        <w:rPr>
          <w:rFonts w:ascii="Arial Narrow" w:hAnsi="Arial Narrow" w:cs="Arial"/>
          <w:szCs w:val="24"/>
        </w:rPr>
        <w:t>PIR/MW</w:t>
      </w:r>
      <w:r w:rsidR="00277E33">
        <w:rPr>
          <w:rFonts w:ascii="Arial Narrow" w:hAnsi="Arial Narrow" w:cs="Arial"/>
          <w:szCs w:val="24"/>
        </w:rPr>
        <w:t xml:space="preserve"> detektory. Tyto detektory jsou navrženy i pro střežení střešního prostoru vjezdového koše B.9. Dosah detektoru 15m/90</w:t>
      </w:r>
      <w:r w:rsidR="00277E33">
        <w:rPr>
          <w:rFonts w:ascii="Arial Narrow" w:hAnsi="Arial Narrow" w:cs="Arial"/>
          <w:szCs w:val="24"/>
          <w:vertAlign w:val="superscript"/>
        </w:rPr>
        <w:t>0</w:t>
      </w:r>
      <w:r w:rsidR="00277E33">
        <w:rPr>
          <w:rFonts w:ascii="Arial Narrow" w:hAnsi="Arial Narrow" w:cs="Arial"/>
          <w:szCs w:val="24"/>
        </w:rPr>
        <w:t xml:space="preserve">. Detektory budou vybaveny funkcí </w:t>
      </w:r>
      <w:proofErr w:type="spellStart"/>
      <w:r w:rsidR="00277E33">
        <w:rPr>
          <w:rFonts w:ascii="Arial Narrow" w:hAnsi="Arial Narrow" w:cs="Arial"/>
          <w:szCs w:val="24"/>
        </w:rPr>
        <w:t>antimasking</w:t>
      </w:r>
      <w:proofErr w:type="spellEnd"/>
      <w:r w:rsidR="00277E33">
        <w:rPr>
          <w:rFonts w:ascii="Arial Narrow" w:hAnsi="Arial Narrow" w:cs="Arial"/>
          <w:szCs w:val="24"/>
        </w:rPr>
        <w:t>, pro zamezení překrytí detektoru.</w:t>
      </w:r>
      <w:r w:rsidR="00E212F8">
        <w:rPr>
          <w:rFonts w:ascii="Arial Narrow" w:hAnsi="Arial Narrow" w:cs="Arial"/>
          <w:szCs w:val="24"/>
        </w:rPr>
        <w:t xml:space="preserve"> Detektory budou umístěna na slo</w:t>
      </w:r>
      <w:r w:rsidR="003E7A6E">
        <w:rPr>
          <w:rFonts w:ascii="Arial Narrow" w:hAnsi="Arial Narrow" w:cs="Arial"/>
          <w:szCs w:val="24"/>
        </w:rPr>
        <w:t>u</w:t>
      </w:r>
      <w:r w:rsidR="00E212F8">
        <w:rPr>
          <w:rFonts w:ascii="Arial Narrow" w:hAnsi="Arial Narrow" w:cs="Arial"/>
          <w:szCs w:val="24"/>
        </w:rPr>
        <w:t>pcích oplocení a na ohradní zdi v jednotné výšce 2500mm nad terénem.</w:t>
      </w:r>
    </w:p>
    <w:p w:rsidR="006A4F19" w:rsidRDefault="006A4F19" w:rsidP="006A4F19">
      <w:pPr>
        <w:spacing w:before="120"/>
        <w:rPr>
          <w:rFonts w:ascii="Arial Narrow" w:hAnsi="Arial Narrow" w:cs="Arial"/>
          <w:szCs w:val="24"/>
        </w:rPr>
      </w:pPr>
      <w:r w:rsidRPr="00E35462">
        <w:rPr>
          <w:rFonts w:ascii="Arial Narrow" w:hAnsi="Arial Narrow" w:cs="Arial"/>
          <w:szCs w:val="24"/>
        </w:rPr>
        <w:t>Systém PZTS bude rozdělen na nezávislé podsystémy, vytvořené dle požadavků uživatele. Jednotlivé podsystémy mohou být ovládány různými osobami (podle přidělených oprávnění) s jednoznačnou identifikací podle jména a času z ovládací</w:t>
      </w:r>
      <w:r>
        <w:rPr>
          <w:rFonts w:ascii="Arial Narrow" w:hAnsi="Arial Narrow" w:cs="Arial"/>
          <w:szCs w:val="24"/>
        </w:rPr>
        <w:t>ch</w:t>
      </w:r>
      <w:r w:rsidRPr="00E35462">
        <w:rPr>
          <w:rFonts w:ascii="Arial Narrow" w:hAnsi="Arial Narrow" w:cs="Arial"/>
          <w:szCs w:val="24"/>
        </w:rPr>
        <w:t xml:space="preserve"> klávesnic a z PCO. </w:t>
      </w:r>
    </w:p>
    <w:p w:rsidR="006A4F19" w:rsidRPr="00E35462" w:rsidRDefault="006A4F19" w:rsidP="006A4F19">
      <w:pPr>
        <w:spacing w:before="120"/>
        <w:rPr>
          <w:rFonts w:ascii="Arial Narrow" w:hAnsi="Arial Narrow" w:cs="Arial"/>
          <w:szCs w:val="24"/>
        </w:rPr>
      </w:pPr>
      <w:r w:rsidRPr="006E4B15">
        <w:rPr>
          <w:rFonts w:ascii="Arial Narrow" w:hAnsi="Arial Narrow" w:cs="Arial"/>
          <w:szCs w:val="24"/>
        </w:rPr>
        <w:t xml:space="preserve">Systém PZTS bude </w:t>
      </w:r>
      <w:r>
        <w:rPr>
          <w:rFonts w:ascii="Arial Narrow" w:hAnsi="Arial Narrow" w:cs="Arial"/>
          <w:szCs w:val="24"/>
        </w:rPr>
        <w:t>pomocí HW výstupních prvků</w:t>
      </w:r>
      <w:r w:rsidRPr="006E4B15">
        <w:rPr>
          <w:rFonts w:ascii="Arial Narrow" w:hAnsi="Arial Narrow" w:cs="Arial"/>
          <w:szCs w:val="24"/>
        </w:rPr>
        <w:t xml:space="preserve"> propojen</w:t>
      </w:r>
      <w:r>
        <w:rPr>
          <w:rFonts w:ascii="Arial Narrow" w:hAnsi="Arial Narrow" w:cs="Arial"/>
          <w:szCs w:val="24"/>
        </w:rPr>
        <w:t xml:space="preserve"> s Alarm Interface CCTV.</w:t>
      </w:r>
    </w:p>
    <w:p w:rsidR="006A4F19" w:rsidRDefault="006A4F19" w:rsidP="006A4F19">
      <w:pPr>
        <w:spacing w:before="120"/>
        <w:rPr>
          <w:rFonts w:ascii="Arial Narrow" w:hAnsi="Arial Narrow" w:cs="Arial"/>
          <w:szCs w:val="24"/>
        </w:rPr>
      </w:pPr>
      <w:r w:rsidRPr="006E4B15">
        <w:rPr>
          <w:rFonts w:ascii="Arial Narrow" w:hAnsi="Arial Narrow" w:cs="Arial"/>
          <w:szCs w:val="24"/>
        </w:rPr>
        <w:t xml:space="preserve">Systém PZTS bude datově propojen s nadstavbovým </w:t>
      </w:r>
      <w:r w:rsidRPr="00537A0E">
        <w:rPr>
          <w:rFonts w:ascii="Arial Narrow" w:hAnsi="Arial Narrow" w:cs="Arial"/>
          <w:szCs w:val="24"/>
        </w:rPr>
        <w:t>vizualizačním</w:t>
      </w:r>
      <w:r>
        <w:rPr>
          <w:rFonts w:ascii="Arial Narrow" w:hAnsi="Arial Narrow" w:cs="Arial"/>
          <w:szCs w:val="24"/>
        </w:rPr>
        <w:t xml:space="preserve"> řídícím </w:t>
      </w:r>
      <w:r w:rsidRPr="006E4B15">
        <w:rPr>
          <w:rFonts w:ascii="Arial Narrow" w:hAnsi="Arial Narrow" w:cs="Arial"/>
          <w:szCs w:val="24"/>
        </w:rPr>
        <w:t xml:space="preserve">systémem </w:t>
      </w:r>
      <w:r>
        <w:rPr>
          <w:rFonts w:ascii="Arial Narrow" w:hAnsi="Arial Narrow" w:cs="Arial"/>
          <w:szCs w:val="24"/>
        </w:rPr>
        <w:t xml:space="preserve">PCO </w:t>
      </w:r>
      <w:r w:rsidRPr="006E4B15">
        <w:rPr>
          <w:rFonts w:ascii="Arial Narrow" w:hAnsi="Arial Narrow" w:cs="Arial"/>
          <w:szCs w:val="24"/>
        </w:rPr>
        <w:t>a  systémem CCTV. Systém PZTS bude vybaven vlastní ovládací klávesnicí odděleně od řídícího systému</w:t>
      </w:r>
      <w:r>
        <w:rPr>
          <w:rFonts w:ascii="Arial Narrow" w:hAnsi="Arial Narrow" w:cs="Arial"/>
          <w:szCs w:val="24"/>
        </w:rPr>
        <w:t xml:space="preserve"> PCO</w:t>
      </w:r>
      <w:r w:rsidRPr="006E4B15">
        <w:rPr>
          <w:rFonts w:ascii="Arial Narrow" w:hAnsi="Arial Narrow" w:cs="Arial"/>
          <w:szCs w:val="24"/>
        </w:rPr>
        <w:t>. Veškeré události systému budou automaticky archivovány.</w:t>
      </w:r>
    </w:p>
    <w:p w:rsidR="006A4F19" w:rsidRPr="00D010CC" w:rsidRDefault="006A4F19" w:rsidP="006A4F19">
      <w:pPr>
        <w:spacing w:before="120"/>
        <w:rPr>
          <w:rFonts w:ascii="Arial Narrow" w:hAnsi="Arial Narrow" w:cs="Arial"/>
          <w:szCs w:val="24"/>
        </w:rPr>
      </w:pPr>
      <w:r w:rsidRPr="00E35462">
        <w:rPr>
          <w:rFonts w:ascii="Arial Narrow" w:hAnsi="Arial Narrow" w:cs="Arial"/>
          <w:szCs w:val="24"/>
        </w:rPr>
        <w:t xml:space="preserve">Systém PTZS je určen také k monitorování důležitých technologických parametrů kamerových rozvaděčů (dveřní kontakt, stav zdrojů, baterií, teploty atd.). Současně je určen k ovládání bezpečnostního a IR LED přisvětlení venkovních </w:t>
      </w:r>
      <w:r w:rsidRPr="00D010CC">
        <w:rPr>
          <w:rFonts w:ascii="Arial Narrow" w:hAnsi="Arial Narrow" w:cs="Arial"/>
          <w:szCs w:val="24"/>
        </w:rPr>
        <w:t>kamer.</w:t>
      </w:r>
    </w:p>
    <w:p w:rsidR="006A4F19" w:rsidRPr="00D010CC" w:rsidRDefault="006A4F19" w:rsidP="006A4F19">
      <w:pPr>
        <w:spacing w:before="120"/>
        <w:rPr>
          <w:rFonts w:ascii="Arial Narrow" w:hAnsi="Arial Narrow" w:cs="Arial"/>
          <w:szCs w:val="24"/>
        </w:rPr>
      </w:pPr>
      <w:r w:rsidRPr="00D010CC">
        <w:rPr>
          <w:rFonts w:ascii="Arial Narrow" w:hAnsi="Arial Narrow" w:cs="Arial"/>
          <w:szCs w:val="24"/>
        </w:rPr>
        <w:t xml:space="preserve">Do nového systému PZTS bude připojeno 7 stávajících čidel - </w:t>
      </w:r>
      <w:r w:rsidR="00282569" w:rsidRPr="00D010CC">
        <w:rPr>
          <w:rFonts w:ascii="Arial Narrow" w:hAnsi="Arial Narrow" w:cs="Arial"/>
          <w:szCs w:val="24"/>
        </w:rPr>
        <w:t>6</w:t>
      </w:r>
      <w:r w:rsidRPr="00D010CC">
        <w:rPr>
          <w:rFonts w:ascii="Arial Narrow" w:hAnsi="Arial Narrow" w:cs="Arial"/>
          <w:szCs w:val="24"/>
        </w:rPr>
        <w:t>ks PIR je instalováno v administrativní budově B7 a 1ks v kantýně na budově B2a. 1ks požární čidlo instalované v </w:t>
      </w:r>
      <w:proofErr w:type="spellStart"/>
      <w:r w:rsidRPr="00D010CC">
        <w:rPr>
          <w:rFonts w:ascii="Arial Narrow" w:hAnsi="Arial Narrow" w:cs="Arial"/>
          <w:szCs w:val="24"/>
        </w:rPr>
        <w:t>serverovně</w:t>
      </w:r>
      <w:proofErr w:type="spellEnd"/>
      <w:r w:rsidRPr="00D010CC">
        <w:rPr>
          <w:rFonts w:ascii="Arial Narrow" w:hAnsi="Arial Narrow" w:cs="Arial"/>
          <w:szCs w:val="24"/>
        </w:rPr>
        <w:t xml:space="preserve"> budovy B7. </w:t>
      </w:r>
    </w:p>
    <w:p w:rsidR="006A4F19" w:rsidRDefault="006A4F19" w:rsidP="006A4F19">
      <w:pPr>
        <w:spacing w:before="120"/>
        <w:rPr>
          <w:rFonts w:ascii="Arial Narrow" w:hAnsi="Arial Narrow" w:cs="Arial"/>
          <w:szCs w:val="24"/>
        </w:rPr>
      </w:pPr>
      <w:r w:rsidRPr="00D010CC">
        <w:rPr>
          <w:rFonts w:ascii="Arial Narrow" w:hAnsi="Arial Narrow" w:cs="Arial"/>
          <w:szCs w:val="24"/>
        </w:rPr>
        <w:t>Zálohování napájení systému PZTS bude zajištěno v souladu</w:t>
      </w:r>
      <w:r w:rsidRPr="006E4B15">
        <w:rPr>
          <w:rFonts w:ascii="Arial Narrow" w:hAnsi="Arial Narrow" w:cs="Arial"/>
          <w:szCs w:val="24"/>
        </w:rPr>
        <w:t xml:space="preserve"> s ČSN a na sobě a systémech vzájemně nezávislé.</w:t>
      </w:r>
    </w:p>
    <w:p w:rsidR="00DF5449" w:rsidRDefault="00DF5449" w:rsidP="006A4F19">
      <w:pPr>
        <w:spacing w:before="120"/>
        <w:rPr>
          <w:rFonts w:ascii="Arial Narrow" w:hAnsi="Arial Narrow" w:cs="Arial"/>
          <w:szCs w:val="24"/>
        </w:rPr>
      </w:pPr>
    </w:p>
    <w:p w:rsidR="006A4F19" w:rsidRPr="006E4B15" w:rsidRDefault="006A4F19" w:rsidP="006A4F19">
      <w:pPr>
        <w:spacing w:before="120"/>
        <w:outlineLvl w:val="0"/>
        <w:rPr>
          <w:rFonts w:ascii="Arial Narrow" w:hAnsi="Arial Narrow" w:cs="Arial"/>
          <w:b/>
          <w:bCs/>
          <w:szCs w:val="24"/>
        </w:rPr>
      </w:pPr>
      <w:r>
        <w:rPr>
          <w:rFonts w:ascii="Arial Narrow" w:hAnsi="Arial Narrow" w:cs="Arial"/>
          <w:b/>
          <w:bCs/>
          <w:szCs w:val="24"/>
        </w:rPr>
        <w:t>Perimetrický detekční systém</w:t>
      </w:r>
      <w:r w:rsidRPr="006E4B15">
        <w:rPr>
          <w:rFonts w:ascii="Arial Narrow" w:hAnsi="Arial Narrow" w:cs="Arial"/>
          <w:b/>
          <w:bCs/>
          <w:szCs w:val="24"/>
        </w:rPr>
        <w:t xml:space="preserve"> </w:t>
      </w:r>
      <w:r>
        <w:rPr>
          <w:rFonts w:ascii="Arial Narrow" w:hAnsi="Arial Narrow" w:cs="Arial"/>
          <w:b/>
          <w:bCs/>
          <w:szCs w:val="24"/>
        </w:rPr>
        <w:t>(</w:t>
      </w:r>
      <w:r w:rsidRPr="006E4B15">
        <w:rPr>
          <w:rFonts w:ascii="Arial Narrow" w:hAnsi="Arial Narrow" w:cs="Arial"/>
          <w:b/>
          <w:bCs/>
          <w:szCs w:val="24"/>
        </w:rPr>
        <w:t>P</w:t>
      </w:r>
      <w:r>
        <w:rPr>
          <w:rFonts w:ascii="Arial Narrow" w:hAnsi="Arial Narrow" w:cs="Arial"/>
          <w:b/>
          <w:bCs/>
          <w:szCs w:val="24"/>
        </w:rPr>
        <w:t>D</w:t>
      </w:r>
      <w:r w:rsidRPr="006E4B15">
        <w:rPr>
          <w:rFonts w:ascii="Arial Narrow" w:hAnsi="Arial Narrow" w:cs="Arial"/>
          <w:b/>
          <w:bCs/>
          <w:szCs w:val="24"/>
        </w:rPr>
        <w:t>S)</w:t>
      </w:r>
    </w:p>
    <w:p w:rsidR="00277E33" w:rsidRDefault="006A4F19" w:rsidP="006A4F19">
      <w:pPr>
        <w:spacing w:before="120"/>
        <w:rPr>
          <w:rFonts w:ascii="Arial Narrow" w:hAnsi="Arial Narrow" w:cs="Arial"/>
          <w:szCs w:val="24"/>
        </w:rPr>
      </w:pPr>
      <w:r w:rsidRPr="008E0062">
        <w:rPr>
          <w:rFonts w:ascii="Arial Narrow" w:hAnsi="Arial Narrow" w:cs="Arial"/>
          <w:szCs w:val="24"/>
        </w:rPr>
        <w:t xml:space="preserve">Systém perimetrické ochrany bude respektovat stavební a provozní specifika Věznice, bude tvořen </w:t>
      </w:r>
      <w:r>
        <w:rPr>
          <w:rFonts w:ascii="Arial Narrow" w:hAnsi="Arial Narrow" w:cs="Arial"/>
          <w:szCs w:val="24"/>
        </w:rPr>
        <w:t>plotovým detekčním systémem,</w:t>
      </w:r>
      <w:r w:rsidRPr="008E0062">
        <w:rPr>
          <w:rFonts w:ascii="Arial Narrow" w:hAnsi="Arial Narrow" w:cs="Arial"/>
          <w:szCs w:val="24"/>
        </w:rPr>
        <w:t xml:space="preserve"> </w:t>
      </w:r>
      <w:r>
        <w:rPr>
          <w:rFonts w:ascii="Arial Narrow" w:hAnsi="Arial Narrow" w:cs="Arial"/>
          <w:szCs w:val="24"/>
        </w:rPr>
        <w:t xml:space="preserve">instalovaným na novém vnitřním oplocení zakázaného pásma. </w:t>
      </w:r>
    </w:p>
    <w:p w:rsidR="006A4F19" w:rsidRPr="00537A0E" w:rsidRDefault="006A4F19" w:rsidP="006A4F19">
      <w:pPr>
        <w:spacing w:before="120"/>
        <w:rPr>
          <w:rFonts w:ascii="Arial Narrow" w:hAnsi="Arial Narrow" w:cs="Arial"/>
          <w:szCs w:val="24"/>
        </w:rPr>
      </w:pPr>
      <w:r w:rsidRPr="00537A0E">
        <w:rPr>
          <w:rFonts w:ascii="Arial Narrow" w:hAnsi="Arial Narrow" w:cs="Arial"/>
          <w:szCs w:val="24"/>
        </w:rPr>
        <w:t xml:space="preserve">Detekční systém PDS sestává ze vzájemně digitálně komunikujících senzorů a řídící jednotky. Celý systém je variabilní co do vlastního nastavení, použitelnosti pro nejrůznější typy oplocení i </w:t>
      </w:r>
      <w:proofErr w:type="spellStart"/>
      <w:r w:rsidRPr="00537A0E">
        <w:rPr>
          <w:rFonts w:ascii="Arial Narrow" w:hAnsi="Arial Narrow" w:cs="Arial"/>
          <w:szCs w:val="24"/>
        </w:rPr>
        <w:t>integrovatelnosti</w:t>
      </w:r>
      <w:proofErr w:type="spellEnd"/>
      <w:r w:rsidRPr="00537A0E">
        <w:rPr>
          <w:rFonts w:ascii="Arial Narrow" w:hAnsi="Arial Narrow" w:cs="Arial"/>
          <w:szCs w:val="24"/>
        </w:rPr>
        <w:t xml:space="preserve"> s dalšími zabezpečovacími technologiemi. </w:t>
      </w:r>
    </w:p>
    <w:p w:rsidR="006A4F19" w:rsidRPr="00537A0E" w:rsidRDefault="006A4F19" w:rsidP="006A4F19">
      <w:pPr>
        <w:spacing w:before="120"/>
        <w:rPr>
          <w:rFonts w:ascii="Arial Narrow" w:hAnsi="Arial Narrow" w:cs="Arial"/>
          <w:szCs w:val="24"/>
        </w:rPr>
      </w:pPr>
      <w:r w:rsidRPr="00537A0E">
        <w:rPr>
          <w:rFonts w:ascii="Arial Narrow" w:hAnsi="Arial Narrow" w:cs="Arial"/>
          <w:szCs w:val="24"/>
        </w:rPr>
        <w:t xml:space="preserve">Systém PDS je zcela autonomní zařízení s plně konfigurovatelnými vlastnostmi a s poplachovými výstupy, které umožňují jednoduše připojit systém do všech PZTS systémů jako běžný detektor. </w:t>
      </w:r>
    </w:p>
    <w:p w:rsidR="0058047A" w:rsidRDefault="006A4F19" w:rsidP="0058047A">
      <w:pPr>
        <w:spacing w:before="120"/>
        <w:rPr>
          <w:rFonts w:ascii="Arial Narrow" w:hAnsi="Arial Narrow" w:cs="Arial"/>
          <w:szCs w:val="24"/>
        </w:rPr>
      </w:pPr>
      <w:r w:rsidRPr="00537A0E">
        <w:rPr>
          <w:rFonts w:ascii="Arial Narrow" w:hAnsi="Arial Narrow" w:cs="Arial"/>
          <w:szCs w:val="24"/>
        </w:rPr>
        <w:t>K detekci se využívají senzory rozmístěné na oplocení</w:t>
      </w:r>
      <w:r w:rsidR="00D010CC">
        <w:rPr>
          <w:rFonts w:ascii="Arial Narrow" w:hAnsi="Arial Narrow" w:cs="Arial"/>
          <w:szCs w:val="24"/>
        </w:rPr>
        <w:t>. Senzory budou umístěny na oplocení ve výšce 1,7m, a na středu pole mezi plotovými sloupky (</w:t>
      </w:r>
      <w:r w:rsidRPr="00537A0E">
        <w:rPr>
          <w:rFonts w:ascii="Arial Narrow" w:hAnsi="Arial Narrow" w:cs="Arial"/>
          <w:szCs w:val="24"/>
        </w:rPr>
        <w:t xml:space="preserve">obvykle jeden detektor na jeden plotový dílec). </w:t>
      </w:r>
      <w:r w:rsidR="00D010CC">
        <w:rPr>
          <w:rFonts w:ascii="Arial Narrow" w:hAnsi="Arial Narrow" w:cs="Arial"/>
          <w:szCs w:val="24"/>
        </w:rPr>
        <w:t xml:space="preserve">Jiná umístění viz. výkres č. 12. </w:t>
      </w:r>
      <w:r w:rsidRPr="00537A0E">
        <w:rPr>
          <w:rFonts w:ascii="Arial Narrow" w:hAnsi="Arial Narrow" w:cs="Arial"/>
          <w:szCs w:val="24"/>
        </w:rPr>
        <w:t>Každý detektor obsahuje piezoelektrický element doplněný mikroprocesorovým zpracováním signálu.</w:t>
      </w:r>
      <w:r w:rsidR="0058047A">
        <w:rPr>
          <w:rFonts w:ascii="Arial Narrow" w:hAnsi="Arial Narrow" w:cs="Arial"/>
          <w:szCs w:val="24"/>
        </w:rPr>
        <w:t xml:space="preserve"> </w:t>
      </w:r>
    </w:p>
    <w:p w:rsidR="0058047A" w:rsidRDefault="0058047A" w:rsidP="0058047A">
      <w:pPr>
        <w:spacing w:before="120"/>
        <w:rPr>
          <w:rFonts w:ascii="Arial Narrow" w:hAnsi="Arial Narrow" w:cs="Arial"/>
          <w:szCs w:val="24"/>
        </w:rPr>
      </w:pPr>
      <w:r>
        <w:rPr>
          <w:rFonts w:ascii="Arial Narrow" w:hAnsi="Arial Narrow" w:cs="Arial"/>
          <w:szCs w:val="24"/>
        </w:rPr>
        <w:t xml:space="preserve">Systém PDS bude tvořen dvěma samostatnými detekčními systémy, každý s vlastní řídící a vyhodnocovací jednotkou. Tyto jednotky budou pomocí sběrnice RS485 napojeny na releové moduly umístěné v RD B07.x v B.7 111,  tyto moduly budou propojeny s </w:t>
      </w:r>
      <w:proofErr w:type="spellStart"/>
      <w:r>
        <w:rPr>
          <w:rFonts w:ascii="Arial Narrow" w:hAnsi="Arial Narrow" w:cs="Arial"/>
          <w:szCs w:val="24"/>
        </w:rPr>
        <w:t>s</w:t>
      </w:r>
      <w:proofErr w:type="spellEnd"/>
      <w:r>
        <w:rPr>
          <w:rFonts w:ascii="Arial Narrow" w:hAnsi="Arial Narrow" w:cs="Arial"/>
          <w:szCs w:val="24"/>
        </w:rPr>
        <w:t xml:space="preserve"> Alarm Interface CCTV, pro přímé ovládání matice CCTV.</w:t>
      </w:r>
    </w:p>
    <w:p w:rsidR="006A4F19" w:rsidRPr="00537A0E" w:rsidRDefault="006A4F19" w:rsidP="006A4F19">
      <w:pPr>
        <w:spacing w:before="120"/>
        <w:rPr>
          <w:rFonts w:ascii="Arial Narrow" w:hAnsi="Arial Narrow" w:cs="Arial"/>
          <w:szCs w:val="24"/>
        </w:rPr>
      </w:pPr>
      <w:r w:rsidRPr="00537A0E">
        <w:rPr>
          <w:rFonts w:ascii="Arial Narrow" w:hAnsi="Arial Narrow" w:cs="Arial"/>
          <w:szCs w:val="24"/>
        </w:rPr>
        <w:lastRenderedPageBreak/>
        <w:t xml:space="preserve">Systém </w:t>
      </w:r>
      <w:r>
        <w:rPr>
          <w:rFonts w:ascii="Arial Narrow" w:hAnsi="Arial Narrow" w:cs="Arial"/>
          <w:szCs w:val="24"/>
        </w:rPr>
        <w:t xml:space="preserve">PDS </w:t>
      </w:r>
      <w:r w:rsidR="00F4344E">
        <w:rPr>
          <w:rFonts w:ascii="Arial Narrow" w:hAnsi="Arial Narrow" w:cs="Arial"/>
          <w:szCs w:val="24"/>
        </w:rPr>
        <w:t>bude</w:t>
      </w:r>
      <w:r w:rsidR="00600B81">
        <w:rPr>
          <w:rFonts w:ascii="Arial Narrow" w:hAnsi="Arial Narrow" w:cs="Arial"/>
          <w:szCs w:val="24"/>
        </w:rPr>
        <w:t xml:space="preserve"> být</w:t>
      </w:r>
      <w:r w:rsidRPr="00537A0E">
        <w:rPr>
          <w:rFonts w:ascii="Arial Narrow" w:hAnsi="Arial Narrow" w:cs="Arial"/>
          <w:szCs w:val="24"/>
        </w:rPr>
        <w:t xml:space="preserve"> vybaven vstupně/výstupními moduly, které umožňují kdekoliv na trase perimetru jednoduché připojení jiných zařízení (např. </w:t>
      </w:r>
      <w:r>
        <w:rPr>
          <w:rFonts w:ascii="Arial Narrow" w:hAnsi="Arial Narrow" w:cs="Arial"/>
          <w:szCs w:val="24"/>
        </w:rPr>
        <w:t xml:space="preserve">magnetického </w:t>
      </w:r>
      <w:r w:rsidRPr="00537A0E">
        <w:rPr>
          <w:rFonts w:ascii="Arial Narrow" w:hAnsi="Arial Narrow" w:cs="Arial"/>
          <w:szCs w:val="24"/>
        </w:rPr>
        <w:t>kontaktu</w:t>
      </w:r>
      <w:r>
        <w:rPr>
          <w:rFonts w:ascii="Arial Narrow" w:hAnsi="Arial Narrow" w:cs="Arial"/>
          <w:szCs w:val="24"/>
        </w:rPr>
        <w:t xml:space="preserve"> branky</w:t>
      </w:r>
      <w:r w:rsidRPr="00537A0E">
        <w:rPr>
          <w:rFonts w:ascii="Arial Narrow" w:hAnsi="Arial Narrow" w:cs="Arial"/>
          <w:szCs w:val="24"/>
        </w:rPr>
        <w:t>) do systému a zároveň ovládání dalších zařízení</w:t>
      </w:r>
      <w:r>
        <w:rPr>
          <w:rFonts w:ascii="Arial Narrow" w:hAnsi="Arial Narrow" w:cs="Arial"/>
          <w:szCs w:val="24"/>
        </w:rPr>
        <w:t xml:space="preserve"> (Alarm Interface CCTV)</w:t>
      </w:r>
      <w:r w:rsidRPr="00537A0E">
        <w:rPr>
          <w:rFonts w:ascii="Arial Narrow" w:hAnsi="Arial Narrow" w:cs="Arial"/>
          <w:szCs w:val="24"/>
        </w:rPr>
        <w:t>.</w:t>
      </w:r>
    </w:p>
    <w:p w:rsidR="006A4F19" w:rsidRPr="00537A0E" w:rsidRDefault="006A4F19" w:rsidP="006A4F19">
      <w:pPr>
        <w:spacing w:before="120"/>
        <w:rPr>
          <w:rFonts w:ascii="Arial Narrow" w:hAnsi="Arial Narrow" w:cs="Arial"/>
          <w:szCs w:val="24"/>
        </w:rPr>
      </w:pPr>
      <w:r w:rsidRPr="00537A0E">
        <w:rPr>
          <w:rFonts w:ascii="Arial Narrow" w:hAnsi="Arial Narrow" w:cs="Arial"/>
          <w:szCs w:val="24"/>
        </w:rPr>
        <w:t xml:space="preserve">Větší komfort obsluhy poskytuje jeho </w:t>
      </w:r>
      <w:r>
        <w:rPr>
          <w:rFonts w:ascii="Arial Narrow" w:hAnsi="Arial Narrow" w:cs="Arial"/>
          <w:szCs w:val="24"/>
        </w:rPr>
        <w:t xml:space="preserve">datové </w:t>
      </w:r>
      <w:r w:rsidRPr="00537A0E">
        <w:rPr>
          <w:rFonts w:ascii="Arial Narrow" w:hAnsi="Arial Narrow" w:cs="Arial"/>
          <w:szCs w:val="24"/>
        </w:rPr>
        <w:t xml:space="preserve">připojení k vizualizačnímu programu pro integraci bezpečnostních systémů </w:t>
      </w:r>
      <w:r>
        <w:rPr>
          <w:rFonts w:ascii="Arial Narrow" w:hAnsi="Arial Narrow" w:cs="Arial"/>
          <w:szCs w:val="24"/>
        </w:rPr>
        <w:t>PCO</w:t>
      </w:r>
      <w:r w:rsidRPr="00537A0E">
        <w:rPr>
          <w:rFonts w:ascii="Arial Narrow" w:hAnsi="Arial Narrow" w:cs="Arial"/>
          <w:szCs w:val="24"/>
        </w:rPr>
        <w:t>. Zde je možno zobrazit přímo zabezpečenou oblast graficky, a to i se stavem jednotlivých komponentů zařízení.</w:t>
      </w:r>
    </w:p>
    <w:p w:rsidR="006A4F19" w:rsidRPr="008E0062" w:rsidRDefault="006A4F19" w:rsidP="006A4F19">
      <w:pPr>
        <w:spacing w:before="120"/>
        <w:rPr>
          <w:rFonts w:ascii="Arial Narrow" w:hAnsi="Arial Narrow" w:cs="Arial"/>
          <w:szCs w:val="24"/>
        </w:rPr>
      </w:pPr>
      <w:r w:rsidRPr="006E4B15">
        <w:rPr>
          <w:rFonts w:ascii="Arial Narrow" w:hAnsi="Arial Narrow" w:cs="Arial"/>
          <w:szCs w:val="24"/>
        </w:rPr>
        <w:t>Zálohování napájení systém</w:t>
      </w:r>
      <w:r>
        <w:rPr>
          <w:rFonts w:ascii="Arial Narrow" w:hAnsi="Arial Narrow" w:cs="Arial"/>
          <w:szCs w:val="24"/>
        </w:rPr>
        <w:t>u</w:t>
      </w:r>
      <w:r w:rsidRPr="006E4B15">
        <w:rPr>
          <w:rFonts w:ascii="Arial Narrow" w:hAnsi="Arial Narrow" w:cs="Arial"/>
          <w:szCs w:val="24"/>
        </w:rPr>
        <w:t xml:space="preserve"> P</w:t>
      </w:r>
      <w:r>
        <w:rPr>
          <w:rFonts w:ascii="Arial Narrow" w:hAnsi="Arial Narrow" w:cs="Arial"/>
          <w:szCs w:val="24"/>
        </w:rPr>
        <w:t>D</w:t>
      </w:r>
      <w:r w:rsidRPr="006E4B15">
        <w:rPr>
          <w:rFonts w:ascii="Arial Narrow" w:hAnsi="Arial Narrow" w:cs="Arial"/>
          <w:szCs w:val="24"/>
        </w:rPr>
        <w:t>S bude zajištěno v souladu s ČSN a na sobě a systémech vzájemně nezávislé.</w:t>
      </w:r>
    </w:p>
    <w:p w:rsidR="008535F3" w:rsidRDefault="008535F3" w:rsidP="008535F3">
      <w:pPr>
        <w:jc w:val="both"/>
        <w:rPr>
          <w:rFonts w:ascii="Arial Narrow" w:hAnsi="Arial Narrow"/>
        </w:rPr>
      </w:pPr>
    </w:p>
    <w:p w:rsidR="008535F3" w:rsidRDefault="008535F3" w:rsidP="008535F3">
      <w:pPr>
        <w:shd w:val="clear" w:color="auto" w:fill="F0F0F0"/>
        <w:jc w:val="both"/>
        <w:outlineLvl w:val="0"/>
        <w:rPr>
          <w:rFonts w:ascii="Arial" w:hAnsi="Arial" w:cs="Arial"/>
          <w:color w:val="000000"/>
          <w:sz w:val="28"/>
          <w:szCs w:val="28"/>
        </w:rPr>
      </w:pPr>
      <w:r w:rsidRPr="001B2C4E">
        <w:rPr>
          <w:rFonts w:ascii="Arial" w:hAnsi="Arial" w:cs="Arial"/>
          <w:color w:val="000000"/>
          <w:sz w:val="28"/>
          <w:szCs w:val="28"/>
        </w:rPr>
        <w:t>B.2.</w:t>
      </w:r>
      <w:r>
        <w:rPr>
          <w:rFonts w:ascii="Arial" w:hAnsi="Arial" w:cs="Arial"/>
          <w:color w:val="000000"/>
          <w:sz w:val="28"/>
          <w:szCs w:val="28"/>
        </w:rPr>
        <w:t>7</w:t>
      </w:r>
      <w:r w:rsidRPr="001B2C4E">
        <w:rPr>
          <w:rFonts w:ascii="Arial" w:hAnsi="Arial" w:cs="Arial"/>
          <w:color w:val="000000"/>
          <w:sz w:val="28"/>
          <w:szCs w:val="28"/>
        </w:rPr>
        <w:t xml:space="preserve"> </w:t>
      </w:r>
      <w:r>
        <w:rPr>
          <w:rFonts w:ascii="Arial" w:hAnsi="Arial" w:cs="Arial"/>
          <w:color w:val="000000"/>
          <w:sz w:val="28"/>
          <w:szCs w:val="28"/>
        </w:rPr>
        <w:t>Technické řešení</w:t>
      </w:r>
    </w:p>
    <w:p w:rsidR="008535F3" w:rsidRDefault="008535F3" w:rsidP="008535F3">
      <w:pPr>
        <w:pStyle w:val="Normlntz"/>
        <w:spacing w:before="0"/>
        <w:rPr>
          <w:rFonts w:ascii="Arial Narrow" w:hAnsi="Arial Narrow"/>
          <w:b/>
          <w:bCs/>
          <w:u w:val="single"/>
        </w:rPr>
      </w:pPr>
    </w:p>
    <w:p w:rsidR="00611A16" w:rsidRDefault="00611A16" w:rsidP="0058047A">
      <w:pPr>
        <w:pStyle w:val="Normlntz"/>
        <w:spacing w:before="0"/>
        <w:outlineLvl w:val="0"/>
        <w:rPr>
          <w:rFonts w:ascii="Arial Narrow" w:hAnsi="Arial Narrow"/>
          <w:b/>
          <w:bCs/>
          <w:u w:val="single"/>
        </w:rPr>
      </w:pPr>
      <w:r w:rsidRPr="00611A16">
        <w:rPr>
          <w:rFonts w:ascii="Arial Narrow" w:hAnsi="Arial Narrow"/>
          <w:b/>
          <w:bCs/>
          <w:u w:val="single"/>
        </w:rPr>
        <w:t>Soulad s platnými legislativními předpisy</w:t>
      </w:r>
    </w:p>
    <w:p w:rsidR="00611A16" w:rsidRDefault="00611A16" w:rsidP="00611A16">
      <w:pPr>
        <w:pStyle w:val="Normln2"/>
        <w:rPr>
          <w:rFonts w:ascii="Arial Narrow" w:hAnsi="Arial Narrow" w:cs="Arial"/>
          <w:sz w:val="22"/>
          <w:szCs w:val="22"/>
        </w:rPr>
      </w:pPr>
    </w:p>
    <w:p w:rsidR="00611A16" w:rsidRPr="00611A16" w:rsidRDefault="00611A16" w:rsidP="00611A16">
      <w:pPr>
        <w:pStyle w:val="Normln2"/>
        <w:rPr>
          <w:rFonts w:ascii="Arial Narrow" w:hAnsi="Arial Narrow" w:cs="Arial"/>
          <w:sz w:val="22"/>
          <w:szCs w:val="22"/>
        </w:rPr>
      </w:pPr>
      <w:r w:rsidRPr="00611A16">
        <w:rPr>
          <w:rFonts w:ascii="Arial Narrow" w:hAnsi="Arial Narrow" w:cs="Arial"/>
          <w:sz w:val="22"/>
          <w:szCs w:val="22"/>
        </w:rPr>
        <w:t>Veškeré realizované rozvody a technologie (i v návaznosti na celou stavbu) musí být provedeny v souladu:</w:t>
      </w:r>
    </w:p>
    <w:p w:rsidR="00611A16" w:rsidRPr="00611A16" w:rsidRDefault="00611A16" w:rsidP="00A701AB">
      <w:pPr>
        <w:pStyle w:val="Odstavecseseznamem"/>
        <w:numPr>
          <w:ilvl w:val="0"/>
          <w:numId w:val="8"/>
        </w:numPr>
        <w:jc w:val="both"/>
        <w:rPr>
          <w:rFonts w:ascii="Arial Narrow" w:hAnsi="Arial Narrow" w:cs="Arial"/>
          <w:sz w:val="22"/>
          <w:szCs w:val="22"/>
        </w:rPr>
      </w:pPr>
      <w:r w:rsidRPr="00611A16">
        <w:rPr>
          <w:rFonts w:ascii="Arial Narrow" w:hAnsi="Arial Narrow" w:cs="Arial"/>
          <w:sz w:val="22"/>
          <w:szCs w:val="22"/>
        </w:rPr>
        <w:t>S obecně závaznými zákonnými i podzákonnými právními předpisy, které jsou platné v době realizace stavby.</w:t>
      </w:r>
    </w:p>
    <w:p w:rsidR="00611A16" w:rsidRPr="00611A16" w:rsidRDefault="00611A16" w:rsidP="00A701AB">
      <w:pPr>
        <w:numPr>
          <w:ilvl w:val="0"/>
          <w:numId w:val="8"/>
        </w:numPr>
        <w:jc w:val="both"/>
        <w:rPr>
          <w:rFonts w:ascii="Arial Narrow" w:hAnsi="Arial Narrow" w:cs="Arial"/>
          <w:sz w:val="22"/>
          <w:szCs w:val="22"/>
        </w:rPr>
      </w:pPr>
      <w:r w:rsidRPr="00611A16">
        <w:rPr>
          <w:rFonts w:ascii="Arial Narrow" w:hAnsi="Arial Narrow" w:cs="Arial"/>
          <w:sz w:val="22"/>
          <w:szCs w:val="22"/>
        </w:rPr>
        <w:t>S předmětnými platnými českými technickými normami (není-li v technické zprávě uvedeno jinak), které se vztahují:</w:t>
      </w:r>
    </w:p>
    <w:p w:rsidR="00611A16" w:rsidRPr="00611A16" w:rsidRDefault="00611A16" w:rsidP="00A701AB">
      <w:pPr>
        <w:numPr>
          <w:ilvl w:val="0"/>
          <w:numId w:val="9"/>
        </w:numPr>
        <w:jc w:val="both"/>
        <w:rPr>
          <w:rFonts w:ascii="Arial Narrow" w:hAnsi="Arial Narrow" w:cs="Arial"/>
          <w:sz w:val="22"/>
          <w:szCs w:val="22"/>
        </w:rPr>
      </w:pPr>
      <w:r w:rsidRPr="00611A16">
        <w:rPr>
          <w:rFonts w:ascii="Arial Narrow" w:hAnsi="Arial Narrow" w:cs="Arial"/>
          <w:sz w:val="22"/>
          <w:szCs w:val="22"/>
        </w:rPr>
        <w:t>Na realizované rozvody a technologie i jejich jednotlivé části a díly.</w:t>
      </w:r>
    </w:p>
    <w:p w:rsidR="00611A16" w:rsidRPr="00611A16" w:rsidRDefault="00611A16" w:rsidP="00A701AB">
      <w:pPr>
        <w:numPr>
          <w:ilvl w:val="0"/>
          <w:numId w:val="9"/>
        </w:numPr>
        <w:jc w:val="both"/>
        <w:rPr>
          <w:rFonts w:ascii="Arial Narrow" w:hAnsi="Arial Narrow" w:cs="Arial"/>
          <w:sz w:val="22"/>
          <w:szCs w:val="22"/>
        </w:rPr>
      </w:pPr>
      <w:r w:rsidRPr="00611A16">
        <w:rPr>
          <w:rFonts w:ascii="Arial Narrow" w:hAnsi="Arial Narrow" w:cs="Arial"/>
          <w:sz w:val="22"/>
          <w:szCs w:val="22"/>
        </w:rPr>
        <w:t>V návaznosti slaboproudých rozvodů a technologií na celé stavební dílo</w:t>
      </w:r>
    </w:p>
    <w:p w:rsidR="00611A16" w:rsidRPr="00611A16" w:rsidRDefault="00611A16" w:rsidP="00A701AB">
      <w:pPr>
        <w:numPr>
          <w:ilvl w:val="0"/>
          <w:numId w:val="8"/>
        </w:numPr>
        <w:jc w:val="both"/>
        <w:rPr>
          <w:rFonts w:ascii="Arial Narrow" w:hAnsi="Arial Narrow" w:cs="Arial"/>
          <w:sz w:val="22"/>
          <w:szCs w:val="22"/>
        </w:rPr>
      </w:pPr>
      <w:r w:rsidRPr="00611A16">
        <w:rPr>
          <w:rFonts w:ascii="Arial Narrow" w:hAnsi="Arial Narrow" w:cs="Arial"/>
          <w:sz w:val="22"/>
          <w:szCs w:val="22"/>
        </w:rPr>
        <w:t>S požadavky a podmínkami vnitřních předpisů jednotlivých provozovatelů a správců předmětných slaboproudých rozvodů či sítí elektronických komunikací (jsou-li tito provozovatelé a správci sítí níže v technické zprávě uvedeni)</w:t>
      </w:r>
    </w:p>
    <w:p w:rsidR="00611A16" w:rsidRDefault="00611A16" w:rsidP="00A701AB">
      <w:pPr>
        <w:numPr>
          <w:ilvl w:val="0"/>
          <w:numId w:val="8"/>
        </w:numPr>
        <w:jc w:val="both"/>
        <w:rPr>
          <w:rFonts w:ascii="Arial Narrow" w:hAnsi="Arial Narrow" w:cs="Arial"/>
          <w:sz w:val="22"/>
          <w:szCs w:val="22"/>
        </w:rPr>
      </w:pPr>
      <w:r w:rsidRPr="00611A16">
        <w:rPr>
          <w:rFonts w:ascii="Arial Narrow" w:hAnsi="Arial Narrow" w:cs="Arial"/>
          <w:sz w:val="22"/>
          <w:szCs w:val="22"/>
        </w:rPr>
        <w:t>S instalačními manuály, doporučeními výrobců i ostatními podklady od výrobce a technickými podmínkami použití použitých materiálů, zařízení a technologií</w:t>
      </w:r>
    </w:p>
    <w:p w:rsidR="00D042EC" w:rsidRDefault="00D042EC" w:rsidP="00A701AB">
      <w:pPr>
        <w:numPr>
          <w:ilvl w:val="0"/>
          <w:numId w:val="8"/>
        </w:numPr>
        <w:jc w:val="both"/>
        <w:rPr>
          <w:rFonts w:ascii="Arial Narrow" w:hAnsi="Arial Narrow" w:cs="Arial"/>
          <w:sz w:val="22"/>
          <w:szCs w:val="22"/>
        </w:rPr>
      </w:pPr>
      <w:r w:rsidRPr="00D042EC">
        <w:rPr>
          <w:rFonts w:ascii="Arial Narrow" w:hAnsi="Arial Narrow" w:cs="Arial"/>
          <w:sz w:val="22"/>
          <w:szCs w:val="22"/>
        </w:rPr>
        <w:t>S předpis</w:t>
      </w:r>
      <w:r>
        <w:rPr>
          <w:rFonts w:ascii="Arial Narrow" w:hAnsi="Arial Narrow" w:cs="Arial"/>
          <w:sz w:val="22"/>
          <w:szCs w:val="22"/>
        </w:rPr>
        <w:t>em</w:t>
      </w:r>
      <w:r w:rsidRPr="00D042EC">
        <w:rPr>
          <w:rFonts w:ascii="Arial Narrow" w:hAnsi="Arial Narrow" w:cs="Arial"/>
          <w:sz w:val="22"/>
          <w:szCs w:val="22"/>
        </w:rPr>
        <w:t xml:space="preserve"> Vězeňské služby ČR, NGŘ č. 23/2014</w:t>
      </w:r>
    </w:p>
    <w:p w:rsidR="00D042EC" w:rsidRPr="00D042EC" w:rsidRDefault="00D042EC" w:rsidP="00A701AB">
      <w:pPr>
        <w:numPr>
          <w:ilvl w:val="0"/>
          <w:numId w:val="8"/>
        </w:numPr>
        <w:jc w:val="both"/>
        <w:rPr>
          <w:rFonts w:ascii="Arial Narrow" w:hAnsi="Arial Narrow" w:cs="Arial"/>
          <w:sz w:val="22"/>
          <w:szCs w:val="22"/>
        </w:rPr>
      </w:pPr>
      <w:r w:rsidRPr="00D042EC">
        <w:rPr>
          <w:rFonts w:ascii="Arial Narrow" w:hAnsi="Arial Narrow" w:cs="Arial"/>
          <w:sz w:val="22"/>
          <w:szCs w:val="22"/>
        </w:rPr>
        <w:t>S požadavky ML č. 2/2008</w:t>
      </w:r>
    </w:p>
    <w:p w:rsidR="00611A16" w:rsidRPr="00611A16" w:rsidRDefault="00611A16" w:rsidP="00611A16">
      <w:pPr>
        <w:rPr>
          <w:rFonts w:ascii="Arial Narrow" w:hAnsi="Arial Narrow" w:cs="Arial"/>
          <w:sz w:val="22"/>
          <w:szCs w:val="22"/>
        </w:rPr>
      </w:pPr>
      <w:r w:rsidRPr="00611A16">
        <w:rPr>
          <w:rFonts w:ascii="Arial Narrow" w:hAnsi="Arial Narrow" w:cs="Arial"/>
          <w:sz w:val="22"/>
          <w:szCs w:val="22"/>
        </w:rPr>
        <w:t xml:space="preserve">                              </w:t>
      </w:r>
    </w:p>
    <w:p w:rsidR="00611A16" w:rsidRPr="00611A16" w:rsidRDefault="00611A16" w:rsidP="00611A16">
      <w:pPr>
        <w:rPr>
          <w:rFonts w:ascii="Arial Narrow" w:hAnsi="Arial Narrow" w:cs="Arial"/>
          <w:sz w:val="22"/>
          <w:szCs w:val="22"/>
        </w:rPr>
      </w:pPr>
      <w:r w:rsidRPr="00611A16">
        <w:rPr>
          <w:rFonts w:ascii="Arial Narrow" w:hAnsi="Arial Narrow" w:cs="Arial"/>
          <w:sz w:val="22"/>
          <w:szCs w:val="22"/>
        </w:rPr>
        <w:t xml:space="preserve">   Rovněž veškeré pracovní postupy při stavbě slaboproudých rozvodů a technologií musí být prováděny v souladu se všemi obecně závaznými zákonnými i podzákonnými právními předpisy, které jsou platné v době provádění stavby.</w:t>
      </w:r>
    </w:p>
    <w:p w:rsidR="00611A16" w:rsidRPr="00611A16" w:rsidRDefault="00611A16" w:rsidP="00611A16">
      <w:pPr>
        <w:rPr>
          <w:rFonts w:ascii="Arial Narrow" w:hAnsi="Arial Narrow" w:cs="Arial"/>
          <w:sz w:val="22"/>
          <w:szCs w:val="22"/>
        </w:rPr>
      </w:pPr>
    </w:p>
    <w:p w:rsidR="00611A16" w:rsidRPr="00611A16" w:rsidRDefault="00611A16" w:rsidP="00611A16">
      <w:pPr>
        <w:rPr>
          <w:rFonts w:ascii="Arial Narrow" w:hAnsi="Arial Narrow" w:cs="Arial"/>
          <w:sz w:val="22"/>
          <w:szCs w:val="22"/>
        </w:rPr>
      </w:pPr>
      <w:r w:rsidRPr="00611A16">
        <w:rPr>
          <w:rFonts w:ascii="Arial Narrow" w:hAnsi="Arial Narrow" w:cs="Arial"/>
          <w:sz w:val="22"/>
          <w:szCs w:val="22"/>
        </w:rPr>
        <w:t xml:space="preserve">  Ad A) Pro návrh výše uvedených slaboproudých rozvodů bylo využito zejména těchto předpisů:</w:t>
      </w:r>
    </w:p>
    <w:p w:rsidR="00611A16" w:rsidRPr="00611A16" w:rsidRDefault="00611A16" w:rsidP="00A701AB">
      <w:pPr>
        <w:pStyle w:val="Odstavecseseznamem"/>
        <w:numPr>
          <w:ilvl w:val="0"/>
          <w:numId w:val="10"/>
        </w:numPr>
        <w:jc w:val="both"/>
        <w:rPr>
          <w:rFonts w:ascii="Arial Narrow" w:hAnsi="Arial Narrow" w:cs="Arial"/>
          <w:sz w:val="22"/>
          <w:szCs w:val="22"/>
        </w:rPr>
      </w:pPr>
      <w:r w:rsidRPr="00611A16">
        <w:rPr>
          <w:rFonts w:ascii="Arial Narrow" w:hAnsi="Arial Narrow" w:cs="Arial"/>
          <w:iCs/>
          <w:sz w:val="22"/>
          <w:szCs w:val="22"/>
        </w:rPr>
        <w:t>Zákon 183/2006 Sb</w:t>
      </w:r>
      <w:r w:rsidRPr="00611A16">
        <w:rPr>
          <w:rFonts w:ascii="Arial Narrow" w:hAnsi="Arial Narrow" w:cs="Arial"/>
          <w:sz w:val="22"/>
          <w:szCs w:val="22"/>
        </w:rPr>
        <w:t>. o územním plánování a stavebním řádu (stavební zákon)</w:t>
      </w:r>
    </w:p>
    <w:p w:rsidR="00611A16" w:rsidRPr="00611A16" w:rsidRDefault="00611A16" w:rsidP="00A701AB">
      <w:pPr>
        <w:pStyle w:val="Odstavecseseznamem"/>
        <w:numPr>
          <w:ilvl w:val="0"/>
          <w:numId w:val="10"/>
        </w:numPr>
        <w:jc w:val="both"/>
        <w:rPr>
          <w:rFonts w:ascii="Arial Narrow" w:hAnsi="Arial Narrow" w:cs="Arial"/>
          <w:sz w:val="22"/>
          <w:szCs w:val="22"/>
        </w:rPr>
      </w:pPr>
      <w:r w:rsidRPr="00611A16">
        <w:rPr>
          <w:rFonts w:ascii="Arial Narrow" w:hAnsi="Arial Narrow" w:cs="Arial"/>
          <w:sz w:val="22"/>
          <w:szCs w:val="22"/>
        </w:rPr>
        <w:t>Zákon č. 127/2005 Sb. o elektronických komunikacích</w:t>
      </w:r>
    </w:p>
    <w:p w:rsidR="00611A16" w:rsidRPr="00611A16" w:rsidRDefault="00611A16" w:rsidP="00A701AB">
      <w:pPr>
        <w:pStyle w:val="Odstavecseseznamem"/>
        <w:numPr>
          <w:ilvl w:val="0"/>
          <w:numId w:val="10"/>
        </w:numPr>
        <w:jc w:val="both"/>
        <w:rPr>
          <w:rFonts w:ascii="Arial Narrow" w:hAnsi="Arial Narrow" w:cs="Arial"/>
          <w:sz w:val="22"/>
          <w:szCs w:val="22"/>
        </w:rPr>
      </w:pPr>
      <w:r w:rsidRPr="00611A16">
        <w:rPr>
          <w:rFonts w:ascii="Arial Narrow" w:hAnsi="Arial Narrow" w:cs="Arial"/>
          <w:sz w:val="22"/>
          <w:szCs w:val="22"/>
        </w:rPr>
        <w:t>Vyhláška 268/2009 Sb. o technických požadavcích na stavby</w:t>
      </w:r>
    </w:p>
    <w:p w:rsidR="00611A16" w:rsidRPr="00611A16" w:rsidRDefault="00611A16" w:rsidP="00A701AB">
      <w:pPr>
        <w:pStyle w:val="Odstavecseseznamem"/>
        <w:numPr>
          <w:ilvl w:val="0"/>
          <w:numId w:val="10"/>
        </w:numPr>
        <w:jc w:val="both"/>
        <w:rPr>
          <w:rFonts w:ascii="Arial Narrow" w:hAnsi="Arial Narrow" w:cs="Arial"/>
          <w:sz w:val="22"/>
          <w:szCs w:val="22"/>
        </w:rPr>
      </w:pPr>
      <w:r w:rsidRPr="00611A16">
        <w:rPr>
          <w:rFonts w:ascii="Arial Narrow" w:hAnsi="Arial Narrow" w:cs="Arial"/>
          <w:sz w:val="22"/>
          <w:szCs w:val="22"/>
        </w:rPr>
        <w:t>Vyhláška č. 499/2006 Sb. o dokumentaci staveb</w:t>
      </w:r>
    </w:p>
    <w:p w:rsidR="00611A16" w:rsidRPr="00611A16" w:rsidRDefault="00611A16" w:rsidP="00A701AB">
      <w:pPr>
        <w:pStyle w:val="Odstavecseseznamem"/>
        <w:numPr>
          <w:ilvl w:val="0"/>
          <w:numId w:val="10"/>
        </w:numPr>
        <w:jc w:val="both"/>
        <w:rPr>
          <w:rFonts w:ascii="Arial Narrow" w:hAnsi="Arial Narrow" w:cs="Arial"/>
          <w:sz w:val="22"/>
          <w:szCs w:val="22"/>
        </w:rPr>
      </w:pPr>
      <w:r w:rsidRPr="00611A16">
        <w:rPr>
          <w:rFonts w:ascii="Arial Narrow" w:hAnsi="Arial Narrow" w:cs="Arial"/>
          <w:sz w:val="22"/>
          <w:szCs w:val="22"/>
        </w:rPr>
        <w:t>Vyhláška č. 398/2009 Sb. o obecných technických požadavcích zabezpečujících bezbariérové užívání staveb</w:t>
      </w:r>
    </w:p>
    <w:p w:rsidR="00611A16" w:rsidRPr="00611A16" w:rsidRDefault="00611A16" w:rsidP="00A701AB">
      <w:pPr>
        <w:pStyle w:val="Odstavecseseznamem"/>
        <w:numPr>
          <w:ilvl w:val="0"/>
          <w:numId w:val="10"/>
        </w:numPr>
        <w:jc w:val="both"/>
        <w:rPr>
          <w:rFonts w:ascii="Arial Narrow" w:hAnsi="Arial Narrow" w:cs="Arial"/>
          <w:sz w:val="22"/>
          <w:szCs w:val="22"/>
        </w:rPr>
      </w:pPr>
      <w:r w:rsidRPr="00611A16">
        <w:rPr>
          <w:rFonts w:ascii="Arial Narrow" w:hAnsi="Arial Narrow" w:cs="Arial"/>
          <w:sz w:val="22"/>
          <w:szCs w:val="22"/>
        </w:rPr>
        <w:t>Vyhláška č. 23/2008 Sb., o technických podmínkách požární ochrany staveb</w:t>
      </w:r>
    </w:p>
    <w:p w:rsidR="00611A16" w:rsidRPr="00611A16" w:rsidRDefault="00611A16" w:rsidP="00A701AB">
      <w:pPr>
        <w:pStyle w:val="Odstavecseseznamem"/>
        <w:numPr>
          <w:ilvl w:val="0"/>
          <w:numId w:val="10"/>
        </w:numPr>
        <w:jc w:val="both"/>
        <w:rPr>
          <w:rFonts w:ascii="Arial Narrow" w:hAnsi="Arial Narrow" w:cs="Arial"/>
          <w:sz w:val="22"/>
          <w:szCs w:val="22"/>
        </w:rPr>
      </w:pPr>
      <w:r w:rsidRPr="00611A16">
        <w:rPr>
          <w:rFonts w:ascii="Arial Narrow" w:hAnsi="Arial Narrow" w:cs="Arial"/>
          <w:sz w:val="22"/>
          <w:szCs w:val="22"/>
        </w:rPr>
        <w:t>Vyhláška č. 246/2001 Sb. o stanovení podmínek požární bezpečnosti a výkonu státního požárního dozoru (vyhláška o požární prevenci)</w:t>
      </w:r>
    </w:p>
    <w:p w:rsidR="00611A16" w:rsidRPr="00611A16" w:rsidRDefault="00611A16" w:rsidP="00611A16">
      <w:pPr>
        <w:rPr>
          <w:rFonts w:ascii="Arial Narrow" w:hAnsi="Arial Narrow" w:cs="Arial"/>
          <w:sz w:val="22"/>
          <w:szCs w:val="22"/>
        </w:rPr>
      </w:pPr>
    </w:p>
    <w:p w:rsidR="00611A16" w:rsidRPr="00611A16" w:rsidRDefault="00611A16" w:rsidP="00611A16">
      <w:pPr>
        <w:rPr>
          <w:rFonts w:ascii="Arial Narrow" w:hAnsi="Arial Narrow" w:cs="Arial"/>
          <w:sz w:val="22"/>
          <w:szCs w:val="22"/>
        </w:rPr>
      </w:pPr>
      <w:r w:rsidRPr="00611A16">
        <w:rPr>
          <w:rFonts w:ascii="Arial Narrow" w:hAnsi="Arial Narrow" w:cs="Arial"/>
          <w:sz w:val="22"/>
          <w:szCs w:val="22"/>
        </w:rPr>
        <w:t xml:space="preserve">  Ad B) Pro návrh výše uvedených slaboproudých rozvodů bylo nad rámec vyspecifikovaných norem uvedených v odstavci výše </w:t>
      </w:r>
      <w:r w:rsidRPr="00611A16">
        <w:rPr>
          <w:rFonts w:ascii="Arial Narrow" w:hAnsi="Arial Narrow" w:cs="Arial"/>
          <w:i/>
          <w:sz w:val="22"/>
          <w:szCs w:val="22"/>
        </w:rPr>
        <w:t>„Rozsah slaboproudých rozvodů“</w:t>
      </w:r>
      <w:r w:rsidRPr="00611A16">
        <w:rPr>
          <w:rFonts w:ascii="Arial Narrow" w:hAnsi="Arial Narrow" w:cs="Arial"/>
          <w:sz w:val="22"/>
          <w:szCs w:val="22"/>
        </w:rPr>
        <w:t xml:space="preserve"> využito zejména těchto technických norem:</w:t>
      </w:r>
    </w:p>
    <w:p w:rsidR="00611A16" w:rsidRPr="00611A16" w:rsidRDefault="00611A16" w:rsidP="00A701AB">
      <w:pPr>
        <w:pStyle w:val="Odstavecseseznamem"/>
        <w:numPr>
          <w:ilvl w:val="0"/>
          <w:numId w:val="10"/>
        </w:numPr>
        <w:jc w:val="both"/>
        <w:rPr>
          <w:rFonts w:ascii="Arial Narrow" w:hAnsi="Arial Narrow" w:cs="Arial"/>
          <w:sz w:val="22"/>
          <w:szCs w:val="22"/>
        </w:rPr>
      </w:pPr>
      <w:r w:rsidRPr="00611A16">
        <w:rPr>
          <w:rFonts w:ascii="Arial Narrow" w:hAnsi="Arial Narrow" w:cs="Arial"/>
          <w:sz w:val="22"/>
          <w:szCs w:val="22"/>
        </w:rPr>
        <w:t xml:space="preserve">Soubor norem třídy ČSN 332000-4: Elektrické instalace budov - Část 4: Bezpečnost </w:t>
      </w:r>
    </w:p>
    <w:p w:rsidR="00611A16" w:rsidRPr="00611A16" w:rsidRDefault="00611A16" w:rsidP="00A701AB">
      <w:pPr>
        <w:pStyle w:val="Odstavecseseznamem"/>
        <w:numPr>
          <w:ilvl w:val="0"/>
          <w:numId w:val="10"/>
        </w:numPr>
        <w:jc w:val="both"/>
        <w:rPr>
          <w:rFonts w:ascii="Arial Narrow" w:hAnsi="Arial Narrow" w:cs="Arial"/>
          <w:sz w:val="22"/>
          <w:szCs w:val="22"/>
        </w:rPr>
      </w:pPr>
      <w:r w:rsidRPr="00611A16">
        <w:rPr>
          <w:rFonts w:ascii="Arial Narrow" w:hAnsi="Arial Narrow" w:cs="Arial"/>
          <w:sz w:val="22"/>
          <w:szCs w:val="22"/>
        </w:rPr>
        <w:t>Soubor norem třídy ČSN 332000-5: Elektrotechnické předpisy - Elektrická zařízení - Část 5: Výběr a stavba elektrických zařízení</w:t>
      </w:r>
    </w:p>
    <w:p w:rsidR="00611A16" w:rsidRPr="00611A16" w:rsidRDefault="00611A16" w:rsidP="00A701AB">
      <w:pPr>
        <w:pStyle w:val="Odstavecseseznamem"/>
        <w:numPr>
          <w:ilvl w:val="0"/>
          <w:numId w:val="10"/>
        </w:numPr>
        <w:jc w:val="both"/>
        <w:rPr>
          <w:rFonts w:ascii="Arial Narrow" w:hAnsi="Arial Narrow" w:cs="Arial"/>
          <w:sz w:val="22"/>
          <w:szCs w:val="22"/>
        </w:rPr>
      </w:pPr>
      <w:r w:rsidRPr="00611A16">
        <w:rPr>
          <w:rFonts w:ascii="Arial Narrow" w:hAnsi="Arial Narrow" w:cs="Arial"/>
          <w:sz w:val="22"/>
          <w:szCs w:val="22"/>
        </w:rPr>
        <w:t>Soubor norem ČSN 33 2000-6: Elektrické instalace nízkého napětí - Část 6: Revize a ČSN 331500 – revize elektrických zařízení</w:t>
      </w:r>
    </w:p>
    <w:p w:rsidR="00611A16" w:rsidRPr="00611A16" w:rsidRDefault="00611A16" w:rsidP="00A701AB">
      <w:pPr>
        <w:pStyle w:val="Odstavecseseznamem"/>
        <w:numPr>
          <w:ilvl w:val="0"/>
          <w:numId w:val="10"/>
        </w:numPr>
        <w:jc w:val="both"/>
        <w:rPr>
          <w:rFonts w:ascii="Arial Narrow" w:hAnsi="Arial Narrow" w:cs="Arial"/>
          <w:sz w:val="22"/>
          <w:szCs w:val="22"/>
        </w:rPr>
      </w:pPr>
      <w:r w:rsidRPr="00611A16">
        <w:rPr>
          <w:rFonts w:ascii="Arial Narrow" w:hAnsi="Arial Narrow" w:cs="Arial"/>
          <w:sz w:val="22"/>
          <w:szCs w:val="22"/>
        </w:rPr>
        <w:lastRenderedPageBreak/>
        <w:t>Soubor norem třídy 33 2000-7: Elektrické instalace nízkého napětí - Část 7: Zařízení jednoúčelová a ve zvláštních objektech</w:t>
      </w:r>
    </w:p>
    <w:p w:rsidR="00611A16" w:rsidRPr="00611A16" w:rsidRDefault="00611A16" w:rsidP="00A701AB">
      <w:pPr>
        <w:pStyle w:val="Odstavecseseznamem"/>
        <w:numPr>
          <w:ilvl w:val="0"/>
          <w:numId w:val="10"/>
        </w:numPr>
        <w:jc w:val="both"/>
        <w:rPr>
          <w:rFonts w:ascii="Arial Narrow" w:hAnsi="Arial Narrow" w:cs="Arial"/>
          <w:sz w:val="22"/>
          <w:szCs w:val="22"/>
        </w:rPr>
      </w:pPr>
      <w:r w:rsidRPr="00611A16">
        <w:rPr>
          <w:rFonts w:ascii="Arial Narrow" w:hAnsi="Arial Narrow" w:cs="Arial"/>
          <w:sz w:val="22"/>
          <w:szCs w:val="22"/>
        </w:rPr>
        <w:t xml:space="preserve">Soubor norem ČSN EN 50 370: Elektromagnetická kompatibilita (EMC)  </w:t>
      </w:r>
    </w:p>
    <w:p w:rsidR="00611A16" w:rsidRPr="00611A16" w:rsidRDefault="00611A16" w:rsidP="00A701AB">
      <w:pPr>
        <w:pStyle w:val="Odstavecseseznamem"/>
        <w:numPr>
          <w:ilvl w:val="0"/>
          <w:numId w:val="10"/>
        </w:numPr>
        <w:jc w:val="both"/>
        <w:rPr>
          <w:rFonts w:ascii="Arial Narrow" w:hAnsi="Arial Narrow" w:cs="Arial"/>
          <w:sz w:val="22"/>
          <w:szCs w:val="22"/>
        </w:rPr>
      </w:pPr>
      <w:r w:rsidRPr="00611A16">
        <w:rPr>
          <w:rFonts w:ascii="Arial Narrow" w:hAnsi="Arial Narrow" w:cs="Arial"/>
          <w:sz w:val="22"/>
          <w:szCs w:val="22"/>
        </w:rPr>
        <w:t>ČSN 73 0848: Požární bezpečnost staveb - Kabelové rozvody</w:t>
      </w:r>
    </w:p>
    <w:p w:rsidR="00611A16" w:rsidRPr="00611A16" w:rsidRDefault="00611A16" w:rsidP="00A701AB">
      <w:pPr>
        <w:pStyle w:val="Odstavecseseznamem"/>
        <w:numPr>
          <w:ilvl w:val="0"/>
          <w:numId w:val="10"/>
        </w:numPr>
        <w:jc w:val="both"/>
        <w:rPr>
          <w:rFonts w:ascii="Arial Narrow" w:hAnsi="Arial Narrow" w:cs="Arial"/>
          <w:sz w:val="22"/>
          <w:szCs w:val="22"/>
        </w:rPr>
      </w:pPr>
      <w:r w:rsidRPr="00611A16">
        <w:rPr>
          <w:rFonts w:ascii="Arial Narrow" w:hAnsi="Arial Narrow" w:cs="Arial"/>
          <w:sz w:val="22"/>
          <w:szCs w:val="22"/>
        </w:rPr>
        <w:t>Soubor norem ČSN EN 61 386 – Trubkové systémy pro vedení kabelů</w:t>
      </w:r>
    </w:p>
    <w:p w:rsidR="00611A16" w:rsidRPr="00611A16" w:rsidRDefault="00611A16" w:rsidP="00A701AB">
      <w:pPr>
        <w:pStyle w:val="Odstavecseseznamem"/>
        <w:numPr>
          <w:ilvl w:val="0"/>
          <w:numId w:val="10"/>
        </w:numPr>
        <w:jc w:val="both"/>
        <w:rPr>
          <w:rFonts w:ascii="Arial Narrow" w:hAnsi="Arial Narrow" w:cs="Arial"/>
          <w:sz w:val="22"/>
          <w:szCs w:val="22"/>
        </w:rPr>
      </w:pPr>
      <w:r w:rsidRPr="00611A16">
        <w:rPr>
          <w:rFonts w:ascii="Arial Narrow" w:hAnsi="Arial Narrow" w:cs="Arial"/>
          <w:sz w:val="22"/>
          <w:szCs w:val="22"/>
        </w:rPr>
        <w:t>Soubor norem ČSN EN 50 289 – Komunikační kabely</w:t>
      </w:r>
    </w:p>
    <w:p w:rsidR="00611A16" w:rsidRPr="00611A16" w:rsidRDefault="00611A16" w:rsidP="00A701AB">
      <w:pPr>
        <w:pStyle w:val="Odstavecseseznamem"/>
        <w:numPr>
          <w:ilvl w:val="0"/>
          <w:numId w:val="10"/>
        </w:numPr>
        <w:jc w:val="both"/>
        <w:rPr>
          <w:rFonts w:ascii="Arial Narrow" w:hAnsi="Arial Narrow" w:cs="Arial"/>
          <w:sz w:val="22"/>
          <w:szCs w:val="22"/>
        </w:rPr>
      </w:pPr>
      <w:r w:rsidRPr="00611A16">
        <w:rPr>
          <w:rFonts w:ascii="Arial Narrow" w:hAnsi="Arial Narrow" w:cs="Arial"/>
          <w:sz w:val="22"/>
          <w:szCs w:val="22"/>
        </w:rPr>
        <w:t xml:space="preserve">Soubor norem ČSN EN 50 288 – </w:t>
      </w:r>
      <w:proofErr w:type="spellStart"/>
      <w:r w:rsidRPr="00611A16">
        <w:rPr>
          <w:rFonts w:ascii="Arial Narrow" w:hAnsi="Arial Narrow" w:cs="Arial"/>
          <w:sz w:val="22"/>
          <w:szCs w:val="22"/>
        </w:rPr>
        <w:t>Víceprvkové</w:t>
      </w:r>
      <w:proofErr w:type="spellEnd"/>
      <w:r w:rsidRPr="00611A16">
        <w:rPr>
          <w:rFonts w:ascii="Arial Narrow" w:hAnsi="Arial Narrow" w:cs="Arial"/>
          <w:sz w:val="22"/>
          <w:szCs w:val="22"/>
        </w:rPr>
        <w:t xml:space="preserve"> metalické kabely pro analogovou a digitální komunikací a řízení</w:t>
      </w:r>
    </w:p>
    <w:p w:rsidR="00611A16" w:rsidRPr="00611A16" w:rsidRDefault="00611A16" w:rsidP="00A701AB">
      <w:pPr>
        <w:pStyle w:val="Odstavecseseznamem"/>
        <w:numPr>
          <w:ilvl w:val="0"/>
          <w:numId w:val="10"/>
        </w:numPr>
        <w:jc w:val="both"/>
        <w:rPr>
          <w:rFonts w:ascii="Arial Narrow" w:hAnsi="Arial Narrow" w:cs="Arial"/>
          <w:sz w:val="22"/>
          <w:szCs w:val="22"/>
        </w:rPr>
      </w:pPr>
      <w:r w:rsidRPr="00611A16">
        <w:rPr>
          <w:rFonts w:ascii="Arial Narrow" w:hAnsi="Arial Narrow" w:cs="Arial"/>
          <w:sz w:val="22"/>
          <w:szCs w:val="22"/>
        </w:rPr>
        <w:t>Soubor norem ČSN EN 60 966 – Sestavy vysokofrekvenčních a koaxiálních kabelů</w:t>
      </w:r>
    </w:p>
    <w:p w:rsidR="00611A16" w:rsidRPr="00611A16" w:rsidRDefault="00611A16" w:rsidP="00A701AB">
      <w:pPr>
        <w:pStyle w:val="Odstavecseseznamem"/>
        <w:numPr>
          <w:ilvl w:val="0"/>
          <w:numId w:val="10"/>
        </w:numPr>
        <w:jc w:val="both"/>
        <w:rPr>
          <w:rFonts w:ascii="Arial Narrow" w:hAnsi="Arial Narrow" w:cs="Arial"/>
          <w:sz w:val="22"/>
          <w:szCs w:val="22"/>
        </w:rPr>
      </w:pPr>
      <w:r w:rsidRPr="00611A16">
        <w:rPr>
          <w:rFonts w:ascii="Arial Narrow" w:hAnsi="Arial Narrow" w:cs="Arial"/>
          <w:sz w:val="22"/>
          <w:szCs w:val="22"/>
        </w:rPr>
        <w:t>Soubor norem ČSN EN 50 117 – Koaxiální kabely</w:t>
      </w:r>
    </w:p>
    <w:p w:rsidR="00611A16" w:rsidRPr="00611A16" w:rsidRDefault="00611A16" w:rsidP="00A701AB">
      <w:pPr>
        <w:pStyle w:val="Odstavecseseznamem"/>
        <w:numPr>
          <w:ilvl w:val="0"/>
          <w:numId w:val="10"/>
        </w:numPr>
        <w:jc w:val="both"/>
        <w:rPr>
          <w:rFonts w:ascii="Arial Narrow" w:hAnsi="Arial Narrow" w:cs="Arial"/>
          <w:sz w:val="22"/>
          <w:szCs w:val="22"/>
        </w:rPr>
      </w:pPr>
      <w:r w:rsidRPr="00611A16">
        <w:rPr>
          <w:rFonts w:ascii="Arial Narrow" w:hAnsi="Arial Narrow" w:cs="Arial"/>
          <w:sz w:val="22"/>
          <w:szCs w:val="22"/>
        </w:rPr>
        <w:t>Soubor norem ČSN EN 60 512 – Konektory pro elektronická zařízení</w:t>
      </w:r>
    </w:p>
    <w:p w:rsidR="00611A16" w:rsidRPr="00611A16" w:rsidRDefault="00611A16" w:rsidP="00A701AB">
      <w:pPr>
        <w:pStyle w:val="Odstavecseseznamem"/>
        <w:numPr>
          <w:ilvl w:val="0"/>
          <w:numId w:val="10"/>
        </w:numPr>
        <w:jc w:val="both"/>
        <w:rPr>
          <w:rFonts w:ascii="Arial Narrow" w:hAnsi="Arial Narrow" w:cs="Arial"/>
          <w:sz w:val="22"/>
          <w:szCs w:val="22"/>
        </w:rPr>
      </w:pPr>
      <w:r w:rsidRPr="00611A16">
        <w:rPr>
          <w:rFonts w:ascii="Arial Narrow" w:hAnsi="Arial Narrow" w:cs="Arial"/>
          <w:sz w:val="22"/>
          <w:szCs w:val="22"/>
        </w:rPr>
        <w:t>ČSN EN 50529-1 Norma EMC pro sítě - Část 1: Telekomunikační sítě po vedení využívající telefonní vedení</w:t>
      </w:r>
    </w:p>
    <w:p w:rsidR="00611A16" w:rsidRDefault="00611A16" w:rsidP="00A701AB">
      <w:pPr>
        <w:pStyle w:val="Odstavecseseznamem"/>
        <w:numPr>
          <w:ilvl w:val="0"/>
          <w:numId w:val="10"/>
        </w:numPr>
        <w:jc w:val="both"/>
        <w:rPr>
          <w:rFonts w:ascii="Arial Narrow" w:hAnsi="Arial Narrow" w:cs="Arial"/>
          <w:sz w:val="22"/>
          <w:szCs w:val="22"/>
        </w:rPr>
      </w:pPr>
      <w:r w:rsidRPr="00611A16">
        <w:rPr>
          <w:rFonts w:ascii="Arial Narrow" w:hAnsi="Arial Narrow" w:cs="Arial"/>
          <w:sz w:val="22"/>
          <w:szCs w:val="22"/>
        </w:rPr>
        <w:t>ČSN EN 50529-2 Norma EMC pro sítě - Část 2: Telekomunikační sítě po vedení využívající koaxiální kabely</w:t>
      </w:r>
    </w:p>
    <w:p w:rsidR="00611A16" w:rsidRPr="00611A16" w:rsidRDefault="00611A16" w:rsidP="00611A16">
      <w:pPr>
        <w:jc w:val="both"/>
        <w:rPr>
          <w:rFonts w:ascii="Arial Narrow" w:hAnsi="Arial Narrow" w:cs="Arial"/>
          <w:sz w:val="22"/>
          <w:szCs w:val="22"/>
        </w:rPr>
      </w:pPr>
    </w:p>
    <w:p w:rsidR="00611A16" w:rsidRDefault="00611A16" w:rsidP="0058047A">
      <w:pPr>
        <w:pStyle w:val="Normlntz"/>
        <w:spacing w:before="0"/>
        <w:outlineLvl w:val="0"/>
        <w:rPr>
          <w:rFonts w:ascii="Arial Narrow" w:hAnsi="Arial Narrow"/>
          <w:b/>
          <w:bCs/>
          <w:u w:val="single"/>
        </w:rPr>
      </w:pPr>
      <w:r w:rsidRPr="00611A16">
        <w:rPr>
          <w:rFonts w:ascii="Arial Narrow" w:hAnsi="Arial Narrow"/>
          <w:b/>
          <w:bCs/>
          <w:u w:val="single"/>
        </w:rPr>
        <w:t>Prostředí</w:t>
      </w:r>
    </w:p>
    <w:p w:rsidR="00611A16" w:rsidRDefault="00611A16" w:rsidP="00611A16">
      <w:pPr>
        <w:pStyle w:val="Zkladntext"/>
        <w:rPr>
          <w:rFonts w:ascii="Arial Narrow" w:hAnsi="Arial Narrow" w:cs="Arial"/>
          <w:szCs w:val="24"/>
        </w:rPr>
      </w:pPr>
    </w:p>
    <w:p w:rsidR="00611A16" w:rsidRDefault="00611A16" w:rsidP="00611A16">
      <w:pPr>
        <w:pStyle w:val="Zkladntext"/>
        <w:rPr>
          <w:rFonts w:ascii="Arial Narrow" w:hAnsi="Arial Narrow" w:cs="Arial"/>
          <w:szCs w:val="24"/>
        </w:rPr>
      </w:pPr>
      <w:r w:rsidRPr="00611A16">
        <w:rPr>
          <w:rFonts w:ascii="Arial Narrow" w:hAnsi="Arial Narrow" w:cs="Arial"/>
          <w:szCs w:val="24"/>
        </w:rPr>
        <w:t>V závislosti na členění prostor z hlediska nebezpečí úrazu elektrickým proudem (dle ČSN 33 2000-4-41 ed.2) a z hlediska působení vnějších vlivů (dle ČSN 33 2000-5-51</w:t>
      </w:r>
      <w:r w:rsidR="00BB116E" w:rsidRPr="00BB116E">
        <w:rPr>
          <w:rFonts w:ascii="Arial Narrow" w:hAnsi="Arial Narrow" w:cs="Arial"/>
          <w:szCs w:val="24"/>
        </w:rPr>
        <w:t xml:space="preserve"> ed.3/Z1 </w:t>
      </w:r>
      <w:r w:rsidRPr="00611A16">
        <w:rPr>
          <w:rFonts w:ascii="Arial Narrow" w:hAnsi="Arial Narrow" w:cs="Arial"/>
          <w:szCs w:val="24"/>
        </w:rPr>
        <w:t>) budou dle  „Protokolu o určení vnějších vlivů“  instalována zařízení s příslušným krytím.</w:t>
      </w:r>
    </w:p>
    <w:p w:rsidR="00611A16" w:rsidRPr="00611A16" w:rsidRDefault="00611A16" w:rsidP="00611A16">
      <w:pPr>
        <w:pStyle w:val="Zkladntext"/>
        <w:rPr>
          <w:rFonts w:ascii="Arial Narrow" w:hAnsi="Arial Narrow" w:cs="Arial"/>
          <w:szCs w:val="24"/>
        </w:rPr>
      </w:pPr>
    </w:p>
    <w:p w:rsidR="0058047A" w:rsidRPr="0058047A" w:rsidRDefault="0058047A" w:rsidP="0058047A">
      <w:pPr>
        <w:pStyle w:val="Normlntz"/>
        <w:spacing w:before="0"/>
        <w:outlineLvl w:val="0"/>
        <w:rPr>
          <w:rFonts w:ascii="Arial Narrow" w:hAnsi="Arial Narrow"/>
          <w:b/>
          <w:bCs/>
          <w:u w:val="single"/>
        </w:rPr>
      </w:pPr>
      <w:r w:rsidRPr="0058047A">
        <w:rPr>
          <w:rFonts w:ascii="Arial Narrow" w:hAnsi="Arial Narrow"/>
          <w:b/>
          <w:bCs/>
          <w:u w:val="single"/>
        </w:rPr>
        <w:t>Rozvodná soustava</w:t>
      </w:r>
    </w:p>
    <w:p w:rsidR="0058047A" w:rsidRPr="00611A16" w:rsidRDefault="0058047A" w:rsidP="0058047A">
      <w:pPr>
        <w:rPr>
          <w:rFonts w:ascii="Arial Narrow" w:hAnsi="Arial Narrow" w:cs="Arial"/>
          <w:b/>
          <w:bCs/>
          <w:szCs w:val="24"/>
        </w:rPr>
      </w:pPr>
    </w:p>
    <w:p w:rsidR="0058047A" w:rsidRPr="00611A16" w:rsidRDefault="0058047A" w:rsidP="0058047A">
      <w:pPr>
        <w:suppressAutoHyphens/>
        <w:ind w:firstLine="720"/>
        <w:rPr>
          <w:rFonts w:ascii="Arial Narrow" w:hAnsi="Arial Narrow"/>
          <w:sz w:val="22"/>
        </w:rPr>
      </w:pPr>
      <w:r w:rsidRPr="00611A16">
        <w:rPr>
          <w:rFonts w:ascii="Arial Narrow" w:hAnsi="Arial Narrow"/>
          <w:sz w:val="22"/>
        </w:rPr>
        <w:t>Silnoproudé rozvody napájení:</w:t>
      </w:r>
      <w:r w:rsidRPr="00611A16">
        <w:rPr>
          <w:rFonts w:ascii="Arial Narrow" w:hAnsi="Arial Narrow"/>
          <w:sz w:val="22"/>
        </w:rPr>
        <w:tab/>
        <w:t>TN – C – S  230V/50Hz</w:t>
      </w:r>
    </w:p>
    <w:p w:rsidR="0058047A" w:rsidRPr="00611A16" w:rsidRDefault="0058047A" w:rsidP="0058047A">
      <w:pPr>
        <w:suppressAutoHyphens/>
        <w:ind w:firstLine="720"/>
        <w:rPr>
          <w:rFonts w:ascii="Arial Narrow" w:hAnsi="Arial Narrow"/>
          <w:sz w:val="22"/>
        </w:rPr>
      </w:pPr>
      <w:r w:rsidRPr="00611A16">
        <w:rPr>
          <w:rFonts w:ascii="Arial Narrow" w:hAnsi="Arial Narrow"/>
          <w:sz w:val="22"/>
        </w:rPr>
        <w:t>Systém PCO:</w:t>
      </w:r>
      <w:r w:rsidRPr="00611A16">
        <w:rPr>
          <w:rFonts w:ascii="Arial Narrow" w:hAnsi="Arial Narrow"/>
          <w:sz w:val="22"/>
        </w:rPr>
        <w:tab/>
      </w:r>
      <w:r w:rsidRPr="00611A16">
        <w:rPr>
          <w:rFonts w:ascii="Arial Narrow" w:hAnsi="Arial Narrow"/>
          <w:sz w:val="22"/>
        </w:rPr>
        <w:tab/>
      </w:r>
      <w:r w:rsidRPr="00611A16">
        <w:rPr>
          <w:rFonts w:ascii="Arial Narrow" w:hAnsi="Arial Narrow"/>
          <w:sz w:val="22"/>
        </w:rPr>
        <w:tab/>
        <w:t>TN – C – S  230V/50Hz</w:t>
      </w:r>
    </w:p>
    <w:p w:rsidR="00611A16" w:rsidRPr="00611A16" w:rsidRDefault="00611A16" w:rsidP="00611A16">
      <w:pPr>
        <w:suppressAutoHyphens/>
        <w:ind w:firstLine="720"/>
        <w:rPr>
          <w:rFonts w:ascii="Arial Narrow" w:hAnsi="Arial Narrow"/>
          <w:sz w:val="22"/>
        </w:rPr>
      </w:pPr>
      <w:r w:rsidRPr="00611A16">
        <w:rPr>
          <w:rFonts w:ascii="Arial Narrow" w:hAnsi="Arial Narrow"/>
          <w:sz w:val="22"/>
        </w:rPr>
        <w:t>Systém SK:</w:t>
      </w:r>
      <w:r w:rsidRPr="00611A16">
        <w:rPr>
          <w:rFonts w:ascii="Arial Narrow" w:hAnsi="Arial Narrow"/>
          <w:sz w:val="22"/>
        </w:rPr>
        <w:tab/>
      </w:r>
      <w:r w:rsidRPr="00611A16">
        <w:rPr>
          <w:rFonts w:ascii="Arial Narrow" w:hAnsi="Arial Narrow"/>
          <w:sz w:val="22"/>
        </w:rPr>
        <w:tab/>
      </w:r>
      <w:r w:rsidRPr="00611A16">
        <w:rPr>
          <w:rFonts w:ascii="Arial Narrow" w:hAnsi="Arial Narrow"/>
          <w:sz w:val="22"/>
        </w:rPr>
        <w:tab/>
        <w:t>TN – C – S  230V/50Hz</w:t>
      </w:r>
    </w:p>
    <w:p w:rsidR="0058047A" w:rsidRPr="00611A16" w:rsidRDefault="0058047A" w:rsidP="0058047A">
      <w:pPr>
        <w:suppressAutoHyphens/>
        <w:ind w:firstLine="720"/>
        <w:rPr>
          <w:rFonts w:ascii="Arial Narrow" w:hAnsi="Arial Narrow"/>
          <w:sz w:val="22"/>
        </w:rPr>
      </w:pPr>
      <w:r w:rsidRPr="00611A16">
        <w:rPr>
          <w:rFonts w:ascii="Arial Narrow" w:hAnsi="Arial Narrow"/>
          <w:sz w:val="22"/>
        </w:rPr>
        <w:t>Systém CCTV:</w:t>
      </w:r>
      <w:r w:rsidRPr="00611A16">
        <w:rPr>
          <w:rFonts w:ascii="Arial Narrow" w:hAnsi="Arial Narrow"/>
          <w:sz w:val="22"/>
        </w:rPr>
        <w:tab/>
      </w:r>
      <w:r w:rsidRPr="00611A16">
        <w:rPr>
          <w:rFonts w:ascii="Arial Narrow" w:hAnsi="Arial Narrow"/>
          <w:sz w:val="22"/>
        </w:rPr>
        <w:tab/>
      </w:r>
      <w:r w:rsidRPr="00611A16">
        <w:rPr>
          <w:rFonts w:ascii="Arial Narrow" w:hAnsi="Arial Narrow"/>
          <w:sz w:val="22"/>
        </w:rPr>
        <w:tab/>
        <w:t>TN – C – S  230V/50Hz</w:t>
      </w:r>
    </w:p>
    <w:p w:rsidR="0058047A" w:rsidRPr="00611A16" w:rsidRDefault="0058047A" w:rsidP="0058047A">
      <w:pPr>
        <w:suppressAutoHyphens/>
        <w:ind w:firstLine="720"/>
        <w:rPr>
          <w:rFonts w:ascii="Arial Narrow" w:hAnsi="Arial Narrow"/>
          <w:sz w:val="22"/>
        </w:rPr>
      </w:pPr>
      <w:r w:rsidRPr="00611A16">
        <w:rPr>
          <w:rFonts w:ascii="Arial Narrow" w:hAnsi="Arial Narrow"/>
          <w:sz w:val="22"/>
        </w:rPr>
        <w:t>Rozvody CCTV:</w:t>
      </w:r>
      <w:r w:rsidRPr="00611A16">
        <w:rPr>
          <w:rFonts w:ascii="Arial Narrow" w:hAnsi="Arial Narrow"/>
          <w:sz w:val="22"/>
        </w:rPr>
        <w:tab/>
      </w:r>
      <w:r w:rsidRPr="00611A16">
        <w:rPr>
          <w:rFonts w:ascii="Arial Narrow" w:hAnsi="Arial Narrow"/>
          <w:sz w:val="22"/>
        </w:rPr>
        <w:tab/>
      </w:r>
      <w:r w:rsidRPr="00611A16">
        <w:rPr>
          <w:rFonts w:ascii="Arial Narrow" w:hAnsi="Arial Narrow"/>
          <w:sz w:val="22"/>
        </w:rPr>
        <w:tab/>
        <w:t>24Vstř, SELV</w:t>
      </w:r>
    </w:p>
    <w:p w:rsidR="0058047A" w:rsidRPr="00611A16" w:rsidRDefault="0058047A" w:rsidP="0058047A">
      <w:pPr>
        <w:suppressAutoHyphens/>
        <w:ind w:firstLine="720"/>
        <w:rPr>
          <w:rFonts w:ascii="Arial Narrow" w:hAnsi="Arial Narrow"/>
          <w:sz w:val="22"/>
        </w:rPr>
      </w:pPr>
      <w:r w:rsidRPr="00611A16">
        <w:rPr>
          <w:rFonts w:ascii="Arial Narrow" w:hAnsi="Arial Narrow"/>
          <w:sz w:val="22"/>
        </w:rPr>
        <w:t>Rozvody video CCTV:</w:t>
      </w:r>
      <w:r w:rsidRPr="00611A16">
        <w:rPr>
          <w:rFonts w:ascii="Arial Narrow" w:hAnsi="Arial Narrow"/>
          <w:sz w:val="22"/>
        </w:rPr>
        <w:tab/>
      </w:r>
      <w:r w:rsidRPr="00611A16">
        <w:rPr>
          <w:rFonts w:ascii="Arial Narrow" w:hAnsi="Arial Narrow"/>
          <w:sz w:val="22"/>
        </w:rPr>
        <w:tab/>
        <w:t>max. 1V AC - bezpečné napětí</w:t>
      </w:r>
    </w:p>
    <w:p w:rsidR="0058047A" w:rsidRPr="00611A16" w:rsidRDefault="0058047A" w:rsidP="0058047A">
      <w:pPr>
        <w:suppressAutoHyphens/>
        <w:ind w:firstLine="720"/>
        <w:rPr>
          <w:rFonts w:ascii="Arial Narrow" w:hAnsi="Arial Narrow"/>
          <w:sz w:val="22"/>
        </w:rPr>
      </w:pPr>
      <w:r w:rsidRPr="00611A16">
        <w:rPr>
          <w:rFonts w:ascii="Arial Narrow" w:hAnsi="Arial Narrow"/>
          <w:sz w:val="22"/>
        </w:rPr>
        <w:t>Ústředna PZTS:</w:t>
      </w:r>
      <w:r w:rsidRPr="00611A16">
        <w:rPr>
          <w:rFonts w:ascii="Arial Narrow" w:hAnsi="Arial Narrow"/>
          <w:sz w:val="22"/>
        </w:rPr>
        <w:tab/>
      </w:r>
      <w:r w:rsidRPr="00611A16">
        <w:rPr>
          <w:rFonts w:ascii="Arial Narrow" w:hAnsi="Arial Narrow"/>
          <w:sz w:val="22"/>
        </w:rPr>
        <w:tab/>
      </w:r>
      <w:r w:rsidRPr="00611A16">
        <w:rPr>
          <w:rFonts w:ascii="Arial Narrow" w:hAnsi="Arial Narrow"/>
          <w:sz w:val="22"/>
        </w:rPr>
        <w:tab/>
        <w:t>TN – C – S  230V/50Hz</w:t>
      </w:r>
    </w:p>
    <w:p w:rsidR="0058047A" w:rsidRPr="00611A16" w:rsidRDefault="0058047A" w:rsidP="0058047A">
      <w:pPr>
        <w:suppressAutoHyphens/>
        <w:ind w:firstLine="720"/>
        <w:rPr>
          <w:rFonts w:ascii="Arial Narrow" w:hAnsi="Arial Narrow"/>
          <w:sz w:val="22"/>
        </w:rPr>
      </w:pPr>
      <w:r w:rsidRPr="00611A16">
        <w:rPr>
          <w:rFonts w:ascii="Arial Narrow" w:hAnsi="Arial Narrow"/>
          <w:sz w:val="22"/>
        </w:rPr>
        <w:t>Rozvody PZTS:</w:t>
      </w:r>
      <w:r w:rsidRPr="00611A16">
        <w:rPr>
          <w:rFonts w:ascii="Arial Narrow" w:hAnsi="Arial Narrow"/>
          <w:sz w:val="22"/>
        </w:rPr>
        <w:tab/>
      </w:r>
      <w:r w:rsidRPr="00611A16">
        <w:rPr>
          <w:rFonts w:ascii="Arial Narrow" w:hAnsi="Arial Narrow"/>
          <w:sz w:val="22"/>
        </w:rPr>
        <w:tab/>
      </w:r>
      <w:r w:rsidRPr="00611A16">
        <w:rPr>
          <w:rFonts w:ascii="Arial Narrow" w:hAnsi="Arial Narrow"/>
          <w:sz w:val="22"/>
        </w:rPr>
        <w:tab/>
        <w:t>12Vss, SELV</w:t>
      </w:r>
    </w:p>
    <w:p w:rsidR="00611A16" w:rsidRPr="00611A16" w:rsidRDefault="00611A16" w:rsidP="00611A16">
      <w:pPr>
        <w:suppressAutoHyphens/>
        <w:ind w:firstLine="720"/>
        <w:rPr>
          <w:rFonts w:ascii="Arial Narrow" w:hAnsi="Arial Narrow"/>
          <w:sz w:val="22"/>
        </w:rPr>
      </w:pPr>
      <w:r w:rsidRPr="00611A16">
        <w:rPr>
          <w:rFonts w:ascii="Arial Narrow" w:hAnsi="Arial Narrow"/>
          <w:sz w:val="22"/>
        </w:rPr>
        <w:t>Ústředna PDS:</w:t>
      </w:r>
      <w:r w:rsidRPr="00611A16">
        <w:rPr>
          <w:rFonts w:ascii="Arial Narrow" w:hAnsi="Arial Narrow"/>
          <w:sz w:val="22"/>
        </w:rPr>
        <w:tab/>
      </w:r>
      <w:r w:rsidRPr="00611A16">
        <w:rPr>
          <w:rFonts w:ascii="Arial Narrow" w:hAnsi="Arial Narrow"/>
          <w:sz w:val="22"/>
        </w:rPr>
        <w:tab/>
      </w:r>
      <w:r w:rsidRPr="00611A16">
        <w:rPr>
          <w:rFonts w:ascii="Arial Narrow" w:hAnsi="Arial Narrow"/>
          <w:sz w:val="22"/>
        </w:rPr>
        <w:tab/>
        <w:t>TN – C – S  230V/50Hz</w:t>
      </w:r>
    </w:p>
    <w:p w:rsidR="00611A16" w:rsidRPr="00611A16" w:rsidRDefault="00611A16" w:rsidP="00611A16">
      <w:pPr>
        <w:suppressAutoHyphens/>
        <w:ind w:firstLine="720"/>
        <w:rPr>
          <w:rFonts w:ascii="Arial Narrow" w:hAnsi="Arial Narrow"/>
          <w:sz w:val="22"/>
        </w:rPr>
      </w:pPr>
      <w:r w:rsidRPr="00611A16">
        <w:rPr>
          <w:rFonts w:ascii="Arial Narrow" w:hAnsi="Arial Narrow"/>
          <w:sz w:val="22"/>
        </w:rPr>
        <w:t>Rozvody PDS:</w:t>
      </w:r>
      <w:r w:rsidRPr="00611A16">
        <w:rPr>
          <w:rFonts w:ascii="Arial Narrow" w:hAnsi="Arial Narrow"/>
          <w:sz w:val="22"/>
        </w:rPr>
        <w:tab/>
      </w:r>
      <w:r w:rsidRPr="00611A16">
        <w:rPr>
          <w:rFonts w:ascii="Arial Narrow" w:hAnsi="Arial Narrow"/>
          <w:sz w:val="22"/>
        </w:rPr>
        <w:tab/>
      </w:r>
      <w:r w:rsidRPr="00611A16">
        <w:rPr>
          <w:rFonts w:ascii="Arial Narrow" w:hAnsi="Arial Narrow"/>
          <w:sz w:val="22"/>
        </w:rPr>
        <w:tab/>
        <w:t>12Vss, SELV</w:t>
      </w:r>
    </w:p>
    <w:p w:rsidR="0058047A" w:rsidRDefault="0058047A" w:rsidP="0058047A">
      <w:pPr>
        <w:rPr>
          <w:rFonts w:ascii="Arial Narrow" w:hAnsi="Arial Narrow" w:cs="Arial"/>
          <w:b/>
          <w:bCs/>
          <w:szCs w:val="24"/>
        </w:rPr>
      </w:pPr>
    </w:p>
    <w:p w:rsidR="00611A16" w:rsidRPr="0058047A" w:rsidRDefault="00611A16" w:rsidP="00611A16">
      <w:pPr>
        <w:pStyle w:val="Normlntz"/>
        <w:spacing w:before="0"/>
        <w:outlineLvl w:val="0"/>
        <w:rPr>
          <w:rFonts w:ascii="Arial Narrow" w:hAnsi="Arial Narrow"/>
          <w:b/>
          <w:bCs/>
          <w:u w:val="single"/>
        </w:rPr>
      </w:pPr>
      <w:r>
        <w:rPr>
          <w:rFonts w:ascii="Arial Narrow" w:hAnsi="Arial Narrow"/>
          <w:b/>
          <w:bCs/>
          <w:u w:val="single"/>
        </w:rPr>
        <w:t>Ochrana před úrazem elektrickým proudem</w:t>
      </w:r>
    </w:p>
    <w:p w:rsidR="00611A16" w:rsidRPr="00611A16" w:rsidRDefault="00611A16" w:rsidP="00611A16">
      <w:pPr>
        <w:spacing w:before="120"/>
        <w:rPr>
          <w:rFonts w:ascii="Arial Narrow" w:hAnsi="Arial Narrow" w:cs="Arial"/>
          <w:szCs w:val="24"/>
        </w:rPr>
      </w:pPr>
      <w:r w:rsidRPr="00611A16">
        <w:rPr>
          <w:rFonts w:ascii="Arial Narrow" w:hAnsi="Arial Narrow" w:cs="Arial"/>
          <w:szCs w:val="24"/>
        </w:rPr>
        <w:t>Základní ochrana před nebezpečným dotykovým napětím živých částí je provedena krytím a izolací, při poruše je provedena samočinným odpojením od zdroje v síti TN-C-S a malým napětím SELV/PELV, dle ČSN EN 61 140 edice 2/A1, ČSN 33 2000-4-41 edice 2./Z1</w:t>
      </w:r>
    </w:p>
    <w:p w:rsidR="00611A16" w:rsidRPr="00611A16" w:rsidRDefault="00611A16" w:rsidP="00611A16">
      <w:pPr>
        <w:spacing w:before="120"/>
        <w:rPr>
          <w:rFonts w:ascii="Arial Narrow" w:hAnsi="Arial Narrow" w:cs="Arial"/>
          <w:szCs w:val="24"/>
        </w:rPr>
      </w:pPr>
      <w:r w:rsidRPr="00611A16">
        <w:rPr>
          <w:rFonts w:ascii="Arial Narrow" w:hAnsi="Arial Narrow" w:cs="Arial"/>
          <w:szCs w:val="24"/>
        </w:rPr>
        <w:t xml:space="preserve">Ochranná svorka musí mít odpor vodivého spojení se všemi kovovými částmi přístupnými dotyku maximálně 0,1 </w:t>
      </w:r>
      <w:r w:rsidRPr="00611A16">
        <w:rPr>
          <w:rFonts w:ascii="Arial Narrow" w:hAnsi="Arial Narrow" w:cs="Arial"/>
          <w:szCs w:val="24"/>
        </w:rPr>
        <w:sym w:font="Symbol" w:char="F057"/>
      </w:r>
      <w:r w:rsidRPr="00611A16">
        <w:rPr>
          <w:rFonts w:ascii="Arial Narrow" w:hAnsi="Arial Narrow" w:cs="Arial"/>
          <w:szCs w:val="24"/>
        </w:rPr>
        <w:t>, dle ČSN 33 0360 edice 2 čl. 3.1.</w:t>
      </w:r>
    </w:p>
    <w:p w:rsidR="0058047A" w:rsidRDefault="0058047A" w:rsidP="0058047A">
      <w:pPr>
        <w:rPr>
          <w:rFonts w:ascii="Arial Narrow" w:hAnsi="Arial Narrow" w:cs="Arial"/>
          <w:b/>
          <w:bCs/>
          <w:szCs w:val="24"/>
        </w:rPr>
      </w:pPr>
    </w:p>
    <w:p w:rsidR="00611A16" w:rsidRPr="00611A16" w:rsidRDefault="00611A16" w:rsidP="00611A16">
      <w:pPr>
        <w:pStyle w:val="Normlntz"/>
        <w:spacing w:before="0"/>
        <w:outlineLvl w:val="0"/>
        <w:rPr>
          <w:rFonts w:ascii="Arial Narrow" w:hAnsi="Arial Narrow"/>
          <w:b/>
          <w:bCs/>
          <w:u w:val="single"/>
        </w:rPr>
      </w:pPr>
      <w:r w:rsidRPr="00611A16">
        <w:rPr>
          <w:rFonts w:ascii="Arial Narrow" w:hAnsi="Arial Narrow"/>
          <w:b/>
          <w:bCs/>
          <w:u w:val="single"/>
        </w:rPr>
        <w:t>Uzemnění a stínění</w:t>
      </w:r>
    </w:p>
    <w:p w:rsidR="00611A16" w:rsidRPr="00611A16" w:rsidRDefault="00611A16" w:rsidP="00611A16">
      <w:pPr>
        <w:spacing w:before="120"/>
        <w:rPr>
          <w:rFonts w:ascii="Arial Narrow" w:hAnsi="Arial Narrow" w:cs="Arial"/>
          <w:szCs w:val="24"/>
        </w:rPr>
      </w:pPr>
      <w:r w:rsidRPr="00611A16">
        <w:rPr>
          <w:rFonts w:ascii="Arial Narrow" w:hAnsi="Arial Narrow" w:cs="Arial"/>
          <w:szCs w:val="24"/>
        </w:rPr>
        <w:t>Montáž jednotlivých zařízení systému bude provedena podle technických podmínek výrobců, které zaručují, že nejsou rušena další technologická zařízení, stínění kabelů bude spojeno do jednoho bodu.</w:t>
      </w:r>
    </w:p>
    <w:p w:rsidR="00611A16" w:rsidRPr="00611A16" w:rsidRDefault="00611A16" w:rsidP="00611A16">
      <w:pPr>
        <w:spacing w:before="120"/>
        <w:rPr>
          <w:rFonts w:ascii="Arial Narrow" w:hAnsi="Arial Narrow" w:cs="Arial"/>
          <w:szCs w:val="24"/>
        </w:rPr>
      </w:pPr>
      <w:r w:rsidRPr="00611A16">
        <w:rPr>
          <w:rFonts w:ascii="Arial Narrow" w:hAnsi="Arial Narrow" w:cs="Arial"/>
          <w:szCs w:val="24"/>
        </w:rPr>
        <w:t>Rozvody budou prováděny metalickými a optickými kabely pro přenos dat. Ochranné svorky rozvodných skříní, skříně ústředen a napájecích zdrojů budou vodivě propojeny s ochranným vodičem PE(PEN).</w:t>
      </w:r>
    </w:p>
    <w:p w:rsidR="00611A16" w:rsidRDefault="00611A16" w:rsidP="0058047A">
      <w:pPr>
        <w:rPr>
          <w:rFonts w:ascii="Arial Narrow" w:hAnsi="Arial Narrow" w:cs="Arial"/>
          <w:b/>
          <w:bCs/>
          <w:szCs w:val="24"/>
        </w:rPr>
      </w:pPr>
    </w:p>
    <w:p w:rsidR="00611A16" w:rsidRPr="00611A16" w:rsidRDefault="00611A16" w:rsidP="00611A16">
      <w:pPr>
        <w:pStyle w:val="Normlntz"/>
        <w:spacing w:before="0"/>
        <w:outlineLvl w:val="0"/>
        <w:rPr>
          <w:rFonts w:ascii="Arial Narrow" w:hAnsi="Arial Narrow"/>
          <w:b/>
          <w:bCs/>
          <w:u w:val="single"/>
        </w:rPr>
      </w:pPr>
      <w:r w:rsidRPr="00611A16">
        <w:rPr>
          <w:rFonts w:ascii="Arial Narrow" w:hAnsi="Arial Narrow"/>
          <w:b/>
          <w:bCs/>
          <w:u w:val="single"/>
        </w:rPr>
        <w:t>Protipožární opatření</w:t>
      </w:r>
    </w:p>
    <w:p w:rsidR="00611A16" w:rsidRPr="00611A16" w:rsidRDefault="00611A16" w:rsidP="00611A16">
      <w:pPr>
        <w:spacing w:before="120"/>
        <w:rPr>
          <w:rFonts w:ascii="Arial Narrow" w:hAnsi="Arial Narrow" w:cs="Arial"/>
          <w:szCs w:val="24"/>
        </w:rPr>
      </w:pPr>
      <w:r w:rsidRPr="00611A16">
        <w:rPr>
          <w:rFonts w:ascii="Arial Narrow" w:hAnsi="Arial Narrow" w:cs="Arial"/>
          <w:szCs w:val="24"/>
        </w:rPr>
        <w:t xml:space="preserve">Při montáži zařízení budou provedena veškerá protipožární opatření, dle platných ČSN. Musí být řešena dle platných norem skupiny 73 08 – Požární bezpečnost staveb. </w:t>
      </w:r>
    </w:p>
    <w:p w:rsidR="00611A16" w:rsidRDefault="00611A16" w:rsidP="0058047A">
      <w:pPr>
        <w:rPr>
          <w:rFonts w:ascii="Arial Narrow" w:hAnsi="Arial Narrow" w:cs="Arial"/>
          <w:b/>
          <w:bCs/>
          <w:szCs w:val="24"/>
        </w:rPr>
      </w:pPr>
    </w:p>
    <w:p w:rsidR="00611A16" w:rsidRPr="00611A16" w:rsidRDefault="00611A16" w:rsidP="00611A16">
      <w:pPr>
        <w:pStyle w:val="Normlntz"/>
        <w:spacing w:before="0"/>
        <w:outlineLvl w:val="0"/>
        <w:rPr>
          <w:rFonts w:ascii="Arial Narrow" w:hAnsi="Arial Narrow"/>
          <w:b/>
          <w:bCs/>
          <w:u w:val="single"/>
        </w:rPr>
      </w:pPr>
      <w:r w:rsidRPr="00611A16">
        <w:rPr>
          <w:rFonts w:ascii="Arial Narrow" w:hAnsi="Arial Narrow"/>
          <w:b/>
          <w:bCs/>
          <w:u w:val="single"/>
        </w:rPr>
        <w:t>Vliv na životní prostředí</w:t>
      </w:r>
    </w:p>
    <w:p w:rsidR="00611A16" w:rsidRPr="00611A16" w:rsidRDefault="00611A16" w:rsidP="00611A16">
      <w:pPr>
        <w:spacing w:before="120"/>
        <w:rPr>
          <w:rFonts w:ascii="Arial Narrow" w:hAnsi="Arial Narrow" w:cs="Arial"/>
          <w:szCs w:val="24"/>
        </w:rPr>
      </w:pPr>
      <w:r w:rsidRPr="00611A16">
        <w:rPr>
          <w:rFonts w:ascii="Arial Narrow" w:hAnsi="Arial Narrow" w:cs="Arial"/>
          <w:szCs w:val="24"/>
        </w:rPr>
        <w:t xml:space="preserve">Všechna instalovaná zařízení splňují hygienické normy a nemají nepříznivý vliv na okolní životní prostředí. </w:t>
      </w:r>
    </w:p>
    <w:p w:rsidR="00611A16" w:rsidRDefault="00611A16" w:rsidP="0058047A">
      <w:pPr>
        <w:rPr>
          <w:rFonts w:ascii="Arial Narrow" w:hAnsi="Arial Narrow" w:cs="Arial"/>
          <w:b/>
          <w:bCs/>
          <w:szCs w:val="24"/>
        </w:rPr>
      </w:pPr>
    </w:p>
    <w:p w:rsidR="00611A16" w:rsidRDefault="00611A16" w:rsidP="00611A16">
      <w:pPr>
        <w:pStyle w:val="Normlntz"/>
        <w:spacing w:before="0"/>
        <w:outlineLvl w:val="0"/>
        <w:rPr>
          <w:rFonts w:ascii="Arial Narrow" w:hAnsi="Arial Narrow"/>
          <w:sz w:val="22"/>
          <w:szCs w:val="22"/>
        </w:rPr>
      </w:pPr>
      <w:r w:rsidRPr="00611A16">
        <w:rPr>
          <w:rFonts w:ascii="Arial Narrow" w:hAnsi="Arial Narrow"/>
          <w:b/>
          <w:bCs/>
          <w:u w:val="single"/>
        </w:rPr>
        <w:t>Bezpečnost a ochrana zdraví při práci</w:t>
      </w:r>
    </w:p>
    <w:p w:rsidR="00611A16" w:rsidRPr="00611A16" w:rsidRDefault="00611A16" w:rsidP="00611A16">
      <w:pPr>
        <w:pStyle w:val="Normlntz"/>
        <w:spacing w:before="0"/>
        <w:outlineLvl w:val="0"/>
        <w:rPr>
          <w:rFonts w:ascii="Arial Narrow" w:hAnsi="Arial Narrow"/>
          <w:b/>
          <w:bCs/>
          <w:u w:val="single"/>
        </w:rPr>
      </w:pPr>
      <w:r>
        <w:rPr>
          <w:rFonts w:ascii="Arial Narrow" w:hAnsi="Arial Narrow"/>
          <w:sz w:val="22"/>
          <w:szCs w:val="22"/>
        </w:rPr>
        <w:t xml:space="preserve">Při </w:t>
      </w:r>
      <w:r w:rsidRPr="00611A16">
        <w:rPr>
          <w:rFonts w:ascii="Arial Narrow" w:hAnsi="Arial Narrow"/>
          <w:sz w:val="22"/>
          <w:szCs w:val="22"/>
        </w:rPr>
        <w:t>provádění montážních prací je nutné dodržet příslušná ustanovení Vyhlášky Českého úřadu bezpečnosti práce a Českého báňského úřadu č. 601/2006 Sb. Všichni pracovníci budou proškoleni z norem o bezpečnosti práce ne elektrických zařízeních.</w:t>
      </w:r>
    </w:p>
    <w:p w:rsidR="00611A16" w:rsidRPr="00611A16" w:rsidRDefault="00611A16" w:rsidP="00611A16">
      <w:pPr>
        <w:suppressAutoHyphens/>
        <w:rPr>
          <w:rFonts w:ascii="Arial Narrow" w:hAnsi="Arial Narrow"/>
          <w:sz w:val="22"/>
          <w:szCs w:val="22"/>
        </w:rPr>
      </w:pPr>
      <w:r w:rsidRPr="00611A16">
        <w:rPr>
          <w:rFonts w:ascii="Arial Narrow" w:hAnsi="Arial Narrow"/>
          <w:sz w:val="22"/>
          <w:szCs w:val="22"/>
        </w:rPr>
        <w:t>Při výstavbě je nutné z hlediska bezpečnosti práce dodržovat zejména tyto právní předpisy:</w:t>
      </w:r>
    </w:p>
    <w:p w:rsidR="00611A16" w:rsidRPr="00611A16" w:rsidRDefault="00611A16" w:rsidP="00A701AB">
      <w:pPr>
        <w:pStyle w:val="Zkladntext"/>
        <w:widowControl/>
        <w:numPr>
          <w:ilvl w:val="0"/>
          <w:numId w:val="11"/>
        </w:numPr>
        <w:spacing w:before="0"/>
        <w:jc w:val="left"/>
        <w:rPr>
          <w:rFonts w:ascii="Arial Narrow" w:hAnsi="Arial Narrow"/>
          <w:sz w:val="22"/>
          <w:szCs w:val="22"/>
        </w:rPr>
      </w:pPr>
      <w:r w:rsidRPr="00611A16">
        <w:rPr>
          <w:rFonts w:ascii="Arial Narrow" w:hAnsi="Arial Narrow"/>
          <w:sz w:val="22"/>
          <w:szCs w:val="22"/>
        </w:rPr>
        <w:t>Zák. č. 262/2006 Sb. Zákoník práce</w:t>
      </w:r>
    </w:p>
    <w:p w:rsidR="00611A16" w:rsidRPr="00611A16" w:rsidRDefault="00611A16" w:rsidP="00A701AB">
      <w:pPr>
        <w:pStyle w:val="Zkladntext"/>
        <w:widowControl/>
        <w:numPr>
          <w:ilvl w:val="0"/>
          <w:numId w:val="11"/>
        </w:numPr>
        <w:spacing w:before="0"/>
        <w:jc w:val="left"/>
        <w:rPr>
          <w:rFonts w:ascii="Arial Narrow" w:hAnsi="Arial Narrow"/>
          <w:sz w:val="22"/>
          <w:szCs w:val="22"/>
        </w:rPr>
      </w:pPr>
      <w:r w:rsidRPr="00611A16">
        <w:rPr>
          <w:rFonts w:ascii="Arial Narrow" w:hAnsi="Arial Narrow"/>
          <w:sz w:val="22"/>
          <w:szCs w:val="22"/>
        </w:rPr>
        <w:t>Zák. č. 309/2006 Sb., kterým se upravují další požadavky bezpečnosti a ochrany zdraví při práci v pracovně právních vztazích a o zajištění bezpečnosti a ochrany zdraví při činnosti nebo poskytování služeb mimo pracovně právní vztahy (zákon o zajištění dalších podmínek bezpečnosti a ochrany zdraví při práci)</w:t>
      </w:r>
    </w:p>
    <w:p w:rsidR="00611A16" w:rsidRPr="00611A16" w:rsidRDefault="00611A16" w:rsidP="00A701AB">
      <w:pPr>
        <w:pStyle w:val="Zkladntext"/>
        <w:widowControl/>
        <w:numPr>
          <w:ilvl w:val="0"/>
          <w:numId w:val="11"/>
        </w:numPr>
        <w:spacing w:before="0"/>
        <w:jc w:val="left"/>
        <w:rPr>
          <w:rFonts w:ascii="Arial Narrow" w:hAnsi="Arial Narrow"/>
          <w:sz w:val="22"/>
          <w:szCs w:val="22"/>
        </w:rPr>
      </w:pPr>
      <w:r w:rsidRPr="00611A16">
        <w:rPr>
          <w:rFonts w:ascii="Arial Narrow" w:hAnsi="Arial Narrow"/>
          <w:sz w:val="22"/>
          <w:szCs w:val="22"/>
        </w:rPr>
        <w:t>NV č. 495/2001 Sb., kterým se stanoví rozsah a bližší podmínky poskytování osobních ochranných pracovních prostředků, mycích, čistících a dezinfekčních prostředků.</w:t>
      </w:r>
    </w:p>
    <w:p w:rsidR="00611A16" w:rsidRPr="00611A16" w:rsidRDefault="00611A16" w:rsidP="00A701AB">
      <w:pPr>
        <w:pStyle w:val="Zkladntext"/>
        <w:widowControl/>
        <w:numPr>
          <w:ilvl w:val="0"/>
          <w:numId w:val="11"/>
        </w:numPr>
        <w:spacing w:before="0"/>
        <w:jc w:val="left"/>
        <w:rPr>
          <w:rFonts w:ascii="Arial Narrow" w:hAnsi="Arial Narrow"/>
          <w:sz w:val="22"/>
          <w:szCs w:val="22"/>
        </w:rPr>
      </w:pPr>
      <w:r w:rsidRPr="00611A16">
        <w:rPr>
          <w:rFonts w:ascii="Arial Narrow" w:hAnsi="Arial Narrow"/>
          <w:sz w:val="22"/>
          <w:szCs w:val="22"/>
        </w:rPr>
        <w:t>NV č. 361/2007 Sb., kterým se stanoví podmínky ochrany zdraví při práci</w:t>
      </w:r>
    </w:p>
    <w:p w:rsidR="00611A16" w:rsidRPr="00611A16" w:rsidRDefault="00611A16" w:rsidP="00A701AB">
      <w:pPr>
        <w:pStyle w:val="Zkladntext"/>
        <w:widowControl/>
        <w:numPr>
          <w:ilvl w:val="0"/>
          <w:numId w:val="11"/>
        </w:numPr>
        <w:spacing w:before="0"/>
        <w:jc w:val="left"/>
        <w:rPr>
          <w:rFonts w:ascii="Arial Narrow" w:hAnsi="Arial Narrow"/>
          <w:sz w:val="22"/>
          <w:szCs w:val="22"/>
        </w:rPr>
      </w:pPr>
      <w:r w:rsidRPr="00611A16">
        <w:rPr>
          <w:rFonts w:ascii="Arial Narrow" w:hAnsi="Arial Narrow"/>
          <w:sz w:val="22"/>
          <w:szCs w:val="22"/>
        </w:rPr>
        <w:t>NV č. 591/2006 Sb. O bližších minimálních požadavcích na bezpečnost a ochranu zdraví při práci na staveništích</w:t>
      </w:r>
    </w:p>
    <w:p w:rsidR="00611A16" w:rsidRPr="00611A16" w:rsidRDefault="00611A16" w:rsidP="00A701AB">
      <w:pPr>
        <w:pStyle w:val="Zkladntext"/>
        <w:widowControl/>
        <w:numPr>
          <w:ilvl w:val="0"/>
          <w:numId w:val="11"/>
        </w:numPr>
        <w:spacing w:before="0"/>
        <w:jc w:val="left"/>
        <w:rPr>
          <w:rFonts w:ascii="Arial Narrow" w:hAnsi="Arial Narrow"/>
          <w:sz w:val="22"/>
          <w:szCs w:val="22"/>
        </w:rPr>
      </w:pPr>
      <w:proofErr w:type="spellStart"/>
      <w:r w:rsidRPr="00611A16">
        <w:rPr>
          <w:rFonts w:ascii="Arial Narrow" w:hAnsi="Arial Narrow"/>
          <w:sz w:val="22"/>
          <w:szCs w:val="22"/>
        </w:rPr>
        <w:t>Vzhl</w:t>
      </w:r>
      <w:proofErr w:type="spellEnd"/>
      <w:r w:rsidRPr="00611A16">
        <w:rPr>
          <w:rFonts w:ascii="Arial Narrow" w:hAnsi="Arial Narrow"/>
          <w:sz w:val="22"/>
          <w:szCs w:val="22"/>
        </w:rPr>
        <w:t xml:space="preserve">. č. 48/1982 Sb., kterou se stanoví základní požadavky k zajištění </w:t>
      </w:r>
      <w:proofErr w:type="spellStart"/>
      <w:r w:rsidRPr="00611A16">
        <w:rPr>
          <w:rFonts w:ascii="Arial Narrow" w:hAnsi="Arial Narrow"/>
          <w:sz w:val="22"/>
          <w:szCs w:val="22"/>
        </w:rPr>
        <w:t>bezp</w:t>
      </w:r>
      <w:proofErr w:type="spellEnd"/>
      <w:r w:rsidRPr="00611A16">
        <w:rPr>
          <w:rFonts w:ascii="Arial Narrow" w:hAnsi="Arial Narrow"/>
          <w:sz w:val="22"/>
          <w:szCs w:val="22"/>
        </w:rPr>
        <w:t>. práce</w:t>
      </w:r>
    </w:p>
    <w:p w:rsidR="00611A16" w:rsidRPr="00611A16" w:rsidRDefault="00611A16" w:rsidP="00A701AB">
      <w:pPr>
        <w:pStyle w:val="Zkladntext"/>
        <w:widowControl/>
        <w:numPr>
          <w:ilvl w:val="0"/>
          <w:numId w:val="11"/>
        </w:numPr>
        <w:spacing w:before="0"/>
        <w:jc w:val="left"/>
        <w:rPr>
          <w:rFonts w:ascii="Arial Narrow" w:hAnsi="Arial Narrow"/>
          <w:sz w:val="22"/>
          <w:szCs w:val="22"/>
        </w:rPr>
      </w:pPr>
      <w:r w:rsidRPr="00611A16">
        <w:rPr>
          <w:rFonts w:ascii="Arial Narrow" w:hAnsi="Arial Narrow"/>
          <w:sz w:val="22"/>
          <w:szCs w:val="22"/>
        </w:rPr>
        <w:t>NV č. 378/2001 Sb., kterým se stanoví bližší požadavky na bezpečný provoz a používání strojů, technických zařízení, přístrojů a nářadí</w:t>
      </w:r>
    </w:p>
    <w:p w:rsidR="00611A16" w:rsidRPr="00611A16" w:rsidRDefault="00611A16" w:rsidP="00A701AB">
      <w:pPr>
        <w:pStyle w:val="Zkladntext"/>
        <w:widowControl/>
        <w:numPr>
          <w:ilvl w:val="0"/>
          <w:numId w:val="11"/>
        </w:numPr>
        <w:spacing w:before="0"/>
        <w:jc w:val="left"/>
        <w:rPr>
          <w:rFonts w:ascii="Arial Narrow" w:hAnsi="Arial Narrow"/>
          <w:sz w:val="22"/>
          <w:szCs w:val="22"/>
        </w:rPr>
      </w:pPr>
      <w:r w:rsidRPr="00611A16">
        <w:rPr>
          <w:rFonts w:ascii="Arial Narrow" w:hAnsi="Arial Narrow"/>
          <w:sz w:val="22"/>
          <w:szCs w:val="22"/>
        </w:rPr>
        <w:t>NV č. 362/2005 Sb. O bližších požadavcích na bezpečnost a ochranu zdraví při práci na pracovištích s nebezpečím pádu z výšky nebo do hloubky</w:t>
      </w:r>
    </w:p>
    <w:p w:rsidR="00611A16" w:rsidRPr="00611A16" w:rsidRDefault="00611A16" w:rsidP="00A701AB">
      <w:pPr>
        <w:pStyle w:val="Zkladntext"/>
        <w:widowControl/>
        <w:numPr>
          <w:ilvl w:val="0"/>
          <w:numId w:val="11"/>
        </w:numPr>
        <w:spacing w:before="0"/>
        <w:jc w:val="left"/>
        <w:rPr>
          <w:rFonts w:ascii="Arial Narrow" w:hAnsi="Arial Narrow"/>
          <w:sz w:val="22"/>
          <w:szCs w:val="22"/>
        </w:rPr>
      </w:pPr>
      <w:r w:rsidRPr="00611A16">
        <w:rPr>
          <w:rFonts w:ascii="Arial Narrow" w:hAnsi="Arial Narrow"/>
          <w:sz w:val="22"/>
          <w:szCs w:val="22"/>
        </w:rPr>
        <w:t xml:space="preserve">NV č. 11/2002 Sb. O vzhledu a umístění </w:t>
      </w:r>
      <w:proofErr w:type="spellStart"/>
      <w:r w:rsidRPr="00611A16">
        <w:rPr>
          <w:rFonts w:ascii="Arial Narrow" w:hAnsi="Arial Narrow"/>
          <w:sz w:val="22"/>
          <w:szCs w:val="22"/>
        </w:rPr>
        <w:t>bezp</w:t>
      </w:r>
      <w:proofErr w:type="spellEnd"/>
      <w:r w:rsidRPr="00611A16">
        <w:rPr>
          <w:rFonts w:ascii="Arial Narrow" w:hAnsi="Arial Narrow"/>
          <w:sz w:val="22"/>
          <w:szCs w:val="22"/>
        </w:rPr>
        <w:t>. značek ve znění NV č. 405/2004 Sb.</w:t>
      </w:r>
    </w:p>
    <w:p w:rsidR="00611A16" w:rsidRPr="00611A16" w:rsidRDefault="00611A16" w:rsidP="0058047A">
      <w:pPr>
        <w:rPr>
          <w:rFonts w:ascii="Arial Narrow" w:hAnsi="Arial Narrow" w:cs="Arial"/>
          <w:b/>
          <w:bCs/>
          <w:sz w:val="22"/>
          <w:szCs w:val="22"/>
        </w:rPr>
      </w:pPr>
    </w:p>
    <w:p w:rsidR="0058047A" w:rsidRPr="00E468A9" w:rsidRDefault="0058047A" w:rsidP="00E468A9">
      <w:pPr>
        <w:pStyle w:val="Normlntz"/>
        <w:spacing w:before="0"/>
        <w:outlineLvl w:val="0"/>
        <w:rPr>
          <w:rFonts w:ascii="Arial Narrow" w:hAnsi="Arial Narrow"/>
          <w:b/>
          <w:bCs/>
          <w:u w:val="single"/>
        </w:rPr>
      </w:pPr>
      <w:r w:rsidRPr="00E468A9">
        <w:rPr>
          <w:rFonts w:ascii="Arial Narrow" w:hAnsi="Arial Narrow"/>
          <w:b/>
          <w:bCs/>
          <w:u w:val="single"/>
        </w:rPr>
        <w:t>Řídící systém (PCO)</w:t>
      </w:r>
    </w:p>
    <w:p w:rsidR="008535F3" w:rsidRDefault="00E468A9" w:rsidP="00E468A9">
      <w:pPr>
        <w:spacing w:before="120"/>
        <w:outlineLvl w:val="0"/>
        <w:rPr>
          <w:rFonts w:ascii="Arial Narrow" w:hAnsi="Arial Narrow" w:cs="Arial"/>
          <w:b/>
          <w:bCs/>
          <w:szCs w:val="24"/>
        </w:rPr>
      </w:pPr>
      <w:r w:rsidRPr="00E468A9">
        <w:rPr>
          <w:rFonts w:ascii="Arial Narrow" w:hAnsi="Arial Narrow" w:cs="Arial"/>
          <w:b/>
          <w:bCs/>
          <w:szCs w:val="24"/>
        </w:rPr>
        <w:t>Napájení:</w:t>
      </w:r>
    </w:p>
    <w:p w:rsidR="00301C96" w:rsidRDefault="00301C96" w:rsidP="00301C96">
      <w:pPr>
        <w:spacing w:before="100" w:beforeAutospacing="1"/>
        <w:rPr>
          <w:rFonts w:ascii="Arial Narrow" w:hAnsi="Arial Narrow" w:cs="Arial"/>
          <w:szCs w:val="24"/>
        </w:rPr>
      </w:pPr>
      <w:r w:rsidRPr="00301C96">
        <w:rPr>
          <w:rFonts w:ascii="Arial Narrow" w:hAnsi="Arial Narrow" w:cs="Arial"/>
          <w:szCs w:val="24"/>
        </w:rPr>
        <w:t xml:space="preserve">Systém PCO bude napájen </w:t>
      </w:r>
      <w:r>
        <w:rPr>
          <w:rFonts w:ascii="Arial Narrow" w:hAnsi="Arial Narrow" w:cs="Arial"/>
          <w:szCs w:val="24"/>
        </w:rPr>
        <w:t>a zálohován z UPS systému SK.</w:t>
      </w:r>
    </w:p>
    <w:p w:rsidR="002F4B3C" w:rsidRDefault="002F4B3C" w:rsidP="002F4B3C">
      <w:pPr>
        <w:spacing w:before="100" w:beforeAutospacing="1"/>
        <w:rPr>
          <w:rFonts w:ascii="Arial Narrow" w:hAnsi="Arial Narrow" w:cs="Arial"/>
          <w:szCs w:val="24"/>
        </w:rPr>
      </w:pPr>
      <w:r>
        <w:rPr>
          <w:rFonts w:ascii="Arial Narrow" w:hAnsi="Arial Narrow" w:cs="Arial"/>
          <w:szCs w:val="24"/>
        </w:rPr>
        <w:t xml:space="preserve">Dle závěru z TER č.5 ze dne 11.3.2015 - </w:t>
      </w:r>
      <w:r w:rsidRPr="00D042EC">
        <w:rPr>
          <w:rFonts w:ascii="Arial Narrow" w:hAnsi="Arial Narrow" w:cs="Arial"/>
          <w:szCs w:val="24"/>
        </w:rPr>
        <w:t>Bezpečnostní systém vč. kamer bude navržen tak, aby byl zálohován na dobu min. 15 minut. Osvětlení zakázaného pásma bude zálohováno stávajícím náhradním zdrojem- dieselagregátem.</w:t>
      </w:r>
    </w:p>
    <w:p w:rsidR="00F644FA" w:rsidRDefault="00F644FA" w:rsidP="00F644FA">
      <w:pPr>
        <w:spacing w:before="120"/>
        <w:outlineLvl w:val="0"/>
        <w:rPr>
          <w:rFonts w:ascii="Arial Narrow" w:hAnsi="Arial Narrow" w:cs="Arial"/>
          <w:b/>
          <w:bCs/>
          <w:szCs w:val="24"/>
        </w:rPr>
      </w:pPr>
      <w:r>
        <w:rPr>
          <w:rFonts w:ascii="Arial Narrow" w:hAnsi="Arial Narrow" w:cs="Arial"/>
          <w:b/>
          <w:bCs/>
          <w:szCs w:val="24"/>
        </w:rPr>
        <w:t>Rozvody</w:t>
      </w:r>
      <w:r w:rsidRPr="00E468A9">
        <w:rPr>
          <w:rFonts w:ascii="Arial Narrow" w:hAnsi="Arial Narrow" w:cs="Arial"/>
          <w:b/>
          <w:bCs/>
          <w:szCs w:val="24"/>
        </w:rPr>
        <w:t>:</w:t>
      </w:r>
    </w:p>
    <w:p w:rsidR="00B15F7F" w:rsidRDefault="00F644FA" w:rsidP="00B15F7F">
      <w:pPr>
        <w:spacing w:before="100" w:beforeAutospacing="1"/>
        <w:rPr>
          <w:rFonts w:ascii="Arial Narrow" w:hAnsi="Arial Narrow" w:cs="Arial"/>
          <w:szCs w:val="24"/>
        </w:rPr>
      </w:pPr>
      <w:r w:rsidRPr="00301C96">
        <w:rPr>
          <w:rFonts w:ascii="Arial Narrow" w:hAnsi="Arial Narrow" w:cs="Arial"/>
          <w:szCs w:val="24"/>
        </w:rPr>
        <w:t xml:space="preserve">Systém PCO </w:t>
      </w:r>
      <w:r w:rsidR="007669C9">
        <w:rPr>
          <w:rFonts w:ascii="Arial Narrow" w:hAnsi="Arial Narrow" w:cs="Arial"/>
          <w:szCs w:val="24"/>
        </w:rPr>
        <w:t>využívá rozvody</w:t>
      </w:r>
      <w:r>
        <w:rPr>
          <w:rFonts w:ascii="Arial Narrow" w:hAnsi="Arial Narrow" w:cs="Arial"/>
          <w:szCs w:val="24"/>
        </w:rPr>
        <w:t xml:space="preserve"> systému SK.</w:t>
      </w:r>
    </w:p>
    <w:p w:rsidR="00B15F7F" w:rsidRDefault="00B15F7F" w:rsidP="00B15F7F">
      <w:pPr>
        <w:spacing w:before="100" w:beforeAutospacing="1"/>
        <w:rPr>
          <w:rFonts w:ascii="Arial Narrow" w:hAnsi="Arial Narrow" w:cs="Arial"/>
          <w:szCs w:val="24"/>
        </w:rPr>
      </w:pPr>
    </w:p>
    <w:p w:rsidR="00B15F7F" w:rsidRDefault="00B15F7F" w:rsidP="00B15F7F">
      <w:pPr>
        <w:spacing w:before="100" w:beforeAutospacing="1"/>
        <w:rPr>
          <w:rFonts w:ascii="Arial Narrow" w:hAnsi="Arial Narrow" w:cs="Arial"/>
          <w:szCs w:val="24"/>
        </w:rPr>
      </w:pPr>
    </w:p>
    <w:p w:rsidR="00B15F7F" w:rsidRDefault="00B15F7F" w:rsidP="00B15F7F">
      <w:pPr>
        <w:spacing w:before="100" w:beforeAutospacing="1"/>
        <w:rPr>
          <w:rFonts w:ascii="Arial Narrow" w:hAnsi="Arial Narrow" w:cs="Arial"/>
          <w:szCs w:val="24"/>
        </w:rPr>
      </w:pPr>
    </w:p>
    <w:p w:rsidR="00B15F7F" w:rsidRDefault="00B15F7F" w:rsidP="00B15F7F">
      <w:pPr>
        <w:spacing w:before="100" w:beforeAutospacing="1"/>
        <w:rPr>
          <w:rFonts w:ascii="Arial Narrow" w:hAnsi="Arial Narrow"/>
          <w:b/>
          <w:bCs/>
          <w:u w:val="single"/>
        </w:rPr>
      </w:pPr>
    </w:p>
    <w:p w:rsidR="0058047A" w:rsidRPr="00301C96" w:rsidRDefault="0058047A" w:rsidP="00301C96">
      <w:pPr>
        <w:pStyle w:val="Normlntz"/>
        <w:spacing w:before="0"/>
        <w:outlineLvl w:val="0"/>
        <w:rPr>
          <w:rFonts w:ascii="Arial Narrow" w:hAnsi="Arial Narrow"/>
          <w:b/>
          <w:bCs/>
          <w:u w:val="single"/>
        </w:rPr>
      </w:pPr>
      <w:r w:rsidRPr="00301C96">
        <w:rPr>
          <w:rFonts w:ascii="Arial Narrow" w:hAnsi="Arial Narrow"/>
          <w:b/>
          <w:bCs/>
          <w:u w:val="single"/>
        </w:rPr>
        <w:lastRenderedPageBreak/>
        <w:t>Strukturovaná kabeláž (SK)</w:t>
      </w:r>
    </w:p>
    <w:p w:rsidR="00301C96" w:rsidRDefault="00301C96" w:rsidP="00301C96">
      <w:pPr>
        <w:spacing w:before="100" w:beforeAutospacing="1"/>
        <w:rPr>
          <w:rFonts w:ascii="Arial Narrow" w:hAnsi="Arial Narrow" w:cs="Arial"/>
          <w:szCs w:val="24"/>
        </w:rPr>
      </w:pPr>
      <w:r w:rsidRPr="00E468A9">
        <w:rPr>
          <w:rFonts w:ascii="Arial Narrow" w:hAnsi="Arial Narrow" w:cs="Arial"/>
          <w:b/>
          <w:bCs/>
          <w:szCs w:val="24"/>
        </w:rPr>
        <w:t>Napájení:</w:t>
      </w:r>
    </w:p>
    <w:p w:rsidR="009E7D4D" w:rsidRDefault="009E7D4D" w:rsidP="00301C96">
      <w:pPr>
        <w:spacing w:before="100" w:beforeAutospacing="1"/>
        <w:rPr>
          <w:rFonts w:ascii="Arial Narrow" w:hAnsi="Arial Narrow" w:cs="Arial"/>
          <w:szCs w:val="24"/>
        </w:rPr>
      </w:pPr>
      <w:r w:rsidRPr="00301C96">
        <w:rPr>
          <w:rFonts w:ascii="Arial Narrow" w:hAnsi="Arial Narrow" w:cs="Arial"/>
          <w:szCs w:val="24"/>
        </w:rPr>
        <w:t xml:space="preserve">Systém </w:t>
      </w:r>
      <w:r>
        <w:rPr>
          <w:rFonts w:ascii="Arial Narrow" w:hAnsi="Arial Narrow" w:cs="Arial"/>
          <w:szCs w:val="24"/>
        </w:rPr>
        <w:t xml:space="preserve">SK </w:t>
      </w:r>
      <w:r w:rsidRPr="00301C96">
        <w:rPr>
          <w:rFonts w:ascii="Arial Narrow" w:hAnsi="Arial Narrow" w:cs="Arial"/>
          <w:szCs w:val="24"/>
        </w:rPr>
        <w:t xml:space="preserve"> bude napájen </w:t>
      </w:r>
      <w:r>
        <w:rPr>
          <w:rFonts w:ascii="Arial Narrow" w:hAnsi="Arial Narrow" w:cs="Arial"/>
          <w:szCs w:val="24"/>
        </w:rPr>
        <w:t>a zálohován z UP</w:t>
      </w:r>
      <w:r w:rsidR="00301C96">
        <w:rPr>
          <w:rFonts w:ascii="Arial Narrow" w:hAnsi="Arial Narrow" w:cs="Arial"/>
          <w:szCs w:val="24"/>
        </w:rPr>
        <w:t>S</w:t>
      </w:r>
      <w:r>
        <w:rPr>
          <w:rFonts w:ascii="Arial Narrow" w:hAnsi="Arial Narrow" w:cs="Arial"/>
          <w:szCs w:val="24"/>
        </w:rPr>
        <w:t xml:space="preserve"> 8000VA, doplněné jedním bateriovým modulem, umístěné v RD B07.x v B.7 111. Požadovaná doba zálohy systémů je 15min - překlenutí doby od výpadku po start centrálního DA areálu věznice </w:t>
      </w:r>
      <w:proofErr w:type="spellStart"/>
      <w:r>
        <w:rPr>
          <w:rFonts w:ascii="Arial Narrow" w:hAnsi="Arial Narrow" w:cs="Arial"/>
          <w:szCs w:val="24"/>
        </w:rPr>
        <w:t>Kuřim</w:t>
      </w:r>
      <w:proofErr w:type="spellEnd"/>
      <w:r>
        <w:rPr>
          <w:rFonts w:ascii="Arial Narrow" w:hAnsi="Arial Narrow" w:cs="Arial"/>
          <w:szCs w:val="24"/>
        </w:rPr>
        <w:t xml:space="preserve">. </w:t>
      </w:r>
    </w:p>
    <w:p w:rsidR="00301C96" w:rsidRDefault="009E7D4D" w:rsidP="00301C96">
      <w:pPr>
        <w:spacing w:before="100" w:beforeAutospacing="1"/>
        <w:rPr>
          <w:rFonts w:ascii="Arial Narrow" w:hAnsi="Arial Narrow" w:cs="Arial"/>
          <w:szCs w:val="24"/>
        </w:rPr>
      </w:pPr>
      <w:r>
        <w:rPr>
          <w:rFonts w:ascii="Arial Narrow" w:hAnsi="Arial Narrow" w:cs="Arial"/>
          <w:szCs w:val="24"/>
        </w:rPr>
        <w:t>S</w:t>
      </w:r>
      <w:r w:rsidR="00301C96">
        <w:rPr>
          <w:rFonts w:ascii="Arial Narrow" w:hAnsi="Arial Narrow" w:cs="Arial"/>
          <w:szCs w:val="24"/>
        </w:rPr>
        <w:t xml:space="preserve">ystém SK bude napájen z </w:t>
      </w:r>
      <w:r w:rsidR="00DD64CD">
        <w:rPr>
          <w:rFonts w:ascii="Arial Narrow" w:hAnsi="Arial Narrow" w:cs="Arial"/>
          <w:szCs w:val="24"/>
        </w:rPr>
        <w:t>hlavního</w:t>
      </w:r>
      <w:r w:rsidR="00301C96">
        <w:rPr>
          <w:rFonts w:ascii="Arial Narrow" w:hAnsi="Arial Narrow" w:cs="Arial"/>
          <w:szCs w:val="24"/>
        </w:rPr>
        <w:t xml:space="preserve"> rozvaděče B.7 </w:t>
      </w:r>
      <w:r w:rsidR="00DD64CD">
        <w:rPr>
          <w:rFonts w:ascii="Arial Narrow" w:hAnsi="Arial Narrow" w:cs="Arial"/>
          <w:szCs w:val="24"/>
        </w:rPr>
        <w:t>v 1.pp</w:t>
      </w:r>
      <w:r w:rsidR="00301C96">
        <w:rPr>
          <w:rFonts w:ascii="Arial Narrow" w:hAnsi="Arial Narrow" w:cs="Arial"/>
          <w:szCs w:val="24"/>
        </w:rPr>
        <w:t>. Bude provedena nová síťová přípojka, do rozvaděče doplněn  jistič 3x</w:t>
      </w:r>
      <w:r w:rsidR="00DD64CD">
        <w:rPr>
          <w:rFonts w:ascii="Arial Narrow" w:hAnsi="Arial Narrow" w:cs="Arial"/>
          <w:szCs w:val="24"/>
        </w:rPr>
        <w:t>25</w:t>
      </w:r>
      <w:r w:rsidR="00301C96">
        <w:rPr>
          <w:rFonts w:ascii="Arial Narrow" w:hAnsi="Arial Narrow" w:cs="Arial"/>
          <w:szCs w:val="24"/>
        </w:rPr>
        <w:t xml:space="preserve">A </w:t>
      </w:r>
      <w:proofErr w:type="spellStart"/>
      <w:r w:rsidR="00301C96">
        <w:rPr>
          <w:rFonts w:ascii="Arial Narrow" w:hAnsi="Arial Narrow" w:cs="Arial"/>
          <w:szCs w:val="24"/>
        </w:rPr>
        <w:t>char.C</w:t>
      </w:r>
      <w:proofErr w:type="spellEnd"/>
      <w:r w:rsidR="00DD64CD">
        <w:rPr>
          <w:rFonts w:ascii="Arial Narrow" w:hAnsi="Arial Narrow" w:cs="Arial"/>
          <w:szCs w:val="24"/>
        </w:rPr>
        <w:t>, kabelem CYKY 5Cx6</w:t>
      </w:r>
      <w:r w:rsidR="00D22A4D">
        <w:rPr>
          <w:rFonts w:ascii="Arial Narrow" w:hAnsi="Arial Narrow" w:cs="Arial"/>
          <w:szCs w:val="24"/>
        </w:rPr>
        <w:t xml:space="preserve"> v PVC žlabu na omítce</w:t>
      </w:r>
      <w:r w:rsidR="00301C96">
        <w:rPr>
          <w:rFonts w:ascii="Arial Narrow" w:hAnsi="Arial Narrow" w:cs="Arial"/>
          <w:szCs w:val="24"/>
        </w:rPr>
        <w:t>.</w:t>
      </w:r>
      <w:r w:rsidR="00D22A4D" w:rsidRPr="00D22A4D">
        <w:rPr>
          <w:rFonts w:ascii="Arial Narrow" w:hAnsi="Arial Narrow" w:cs="Arial"/>
          <w:szCs w:val="24"/>
        </w:rPr>
        <w:t xml:space="preserve"> Předpokládaný příkon - cca  6</w:t>
      </w:r>
      <w:r w:rsidR="00D22A4D">
        <w:rPr>
          <w:rFonts w:ascii="Arial Narrow" w:hAnsi="Arial Narrow" w:cs="Arial"/>
          <w:szCs w:val="24"/>
        </w:rPr>
        <w:t>k</w:t>
      </w:r>
      <w:r w:rsidR="00D22A4D" w:rsidRPr="00D22A4D">
        <w:rPr>
          <w:rFonts w:ascii="Arial Narrow" w:hAnsi="Arial Narrow" w:cs="Arial"/>
          <w:szCs w:val="24"/>
        </w:rPr>
        <w:t>W.</w:t>
      </w:r>
    </w:p>
    <w:p w:rsidR="00D22A4D" w:rsidRDefault="00301C96" w:rsidP="00D22A4D">
      <w:pPr>
        <w:spacing w:before="100" w:beforeAutospacing="1"/>
        <w:rPr>
          <w:rFonts w:ascii="Arial Narrow" w:hAnsi="Arial Narrow" w:cs="Arial"/>
          <w:szCs w:val="24"/>
        </w:rPr>
      </w:pPr>
      <w:r>
        <w:rPr>
          <w:rFonts w:ascii="Arial Narrow" w:hAnsi="Arial Narrow" w:cs="Arial"/>
          <w:szCs w:val="24"/>
        </w:rPr>
        <w:t>Pro nově budované zásuvkové obvody bude provedena nová síťová přípojka</w:t>
      </w:r>
      <w:r w:rsidRPr="00301C96">
        <w:rPr>
          <w:rFonts w:ascii="Arial Narrow" w:hAnsi="Arial Narrow" w:cs="Arial"/>
          <w:szCs w:val="24"/>
        </w:rPr>
        <w:t xml:space="preserve"> </w:t>
      </w:r>
      <w:r>
        <w:rPr>
          <w:rFonts w:ascii="Arial Narrow" w:hAnsi="Arial Narrow" w:cs="Arial"/>
          <w:szCs w:val="24"/>
        </w:rPr>
        <w:t xml:space="preserve">ze stávajícího rozvaděče RE1.1 na chodbě B.7 145. Do rozvaděče bude doplněn  jistič 1x16A </w:t>
      </w:r>
      <w:proofErr w:type="spellStart"/>
      <w:r>
        <w:rPr>
          <w:rFonts w:ascii="Arial Narrow" w:hAnsi="Arial Narrow" w:cs="Arial"/>
          <w:szCs w:val="24"/>
        </w:rPr>
        <w:t>char.B</w:t>
      </w:r>
      <w:proofErr w:type="spellEnd"/>
      <w:r w:rsidR="00DD64CD">
        <w:rPr>
          <w:rFonts w:ascii="Arial Narrow" w:hAnsi="Arial Narrow" w:cs="Arial"/>
          <w:szCs w:val="24"/>
        </w:rPr>
        <w:t>, kabelem CYKY 3Cx2,5</w:t>
      </w:r>
      <w:r w:rsidR="00D22A4D">
        <w:rPr>
          <w:rFonts w:ascii="Arial Narrow" w:hAnsi="Arial Narrow" w:cs="Arial"/>
          <w:szCs w:val="24"/>
        </w:rPr>
        <w:t xml:space="preserve"> v PVC žlabu na omítce.</w:t>
      </w:r>
    </w:p>
    <w:p w:rsidR="00D042EC" w:rsidRDefault="00D042EC" w:rsidP="00D22A4D">
      <w:pPr>
        <w:spacing w:before="100" w:beforeAutospacing="1"/>
        <w:rPr>
          <w:rFonts w:ascii="Arial Narrow" w:hAnsi="Arial Narrow" w:cs="Arial"/>
          <w:szCs w:val="24"/>
        </w:rPr>
      </w:pPr>
      <w:r w:rsidRPr="003E7A6E">
        <w:rPr>
          <w:rFonts w:ascii="Arial Narrow" w:hAnsi="Arial Narrow" w:cs="Arial"/>
          <w:szCs w:val="24"/>
        </w:rPr>
        <w:t>Dle závěru z TER č.5 ze dne 11.3.2015 - Bezpečnostní systém vč. kamer bude navržen tak, aby byl zálohován na dobu min. 15 minut. Osvětlení zakázaného pásma bude zálohováno stávajícím náhradním zdrojem- dieselagregátem.</w:t>
      </w:r>
    </w:p>
    <w:p w:rsidR="007669C9" w:rsidRDefault="007669C9" w:rsidP="007669C9">
      <w:pPr>
        <w:spacing w:before="120"/>
        <w:outlineLvl w:val="0"/>
        <w:rPr>
          <w:rFonts w:ascii="Arial Narrow" w:hAnsi="Arial Narrow" w:cs="Arial"/>
          <w:b/>
          <w:bCs/>
          <w:szCs w:val="24"/>
        </w:rPr>
      </w:pPr>
      <w:r>
        <w:rPr>
          <w:rFonts w:ascii="Arial Narrow" w:hAnsi="Arial Narrow" w:cs="Arial"/>
          <w:b/>
          <w:bCs/>
          <w:szCs w:val="24"/>
        </w:rPr>
        <w:t>Rozvody</w:t>
      </w:r>
      <w:r w:rsidRPr="00E468A9">
        <w:rPr>
          <w:rFonts w:ascii="Arial Narrow" w:hAnsi="Arial Narrow" w:cs="Arial"/>
          <w:b/>
          <w:bCs/>
          <w:szCs w:val="24"/>
        </w:rPr>
        <w:t>:</w:t>
      </w:r>
    </w:p>
    <w:p w:rsidR="00693EC0" w:rsidRDefault="00693EC0" w:rsidP="0058047A">
      <w:pPr>
        <w:spacing w:before="100" w:beforeAutospacing="1"/>
        <w:rPr>
          <w:rFonts w:ascii="Arial Narrow" w:hAnsi="Arial Narrow" w:cs="Arial"/>
          <w:szCs w:val="24"/>
        </w:rPr>
      </w:pPr>
      <w:r w:rsidRPr="00693EC0">
        <w:rPr>
          <w:rFonts w:ascii="Arial Narrow" w:hAnsi="Arial Narrow" w:cs="Arial"/>
          <w:szCs w:val="24"/>
        </w:rPr>
        <w:t>Strukturovaná kabeláž v objektu vč. aktivních prvků bude realizována v Cat.</w:t>
      </w:r>
      <w:r>
        <w:rPr>
          <w:rFonts w:ascii="Arial Narrow" w:hAnsi="Arial Narrow" w:cs="Arial"/>
          <w:szCs w:val="24"/>
        </w:rPr>
        <w:t>6A</w:t>
      </w:r>
      <w:r w:rsidRPr="00693EC0">
        <w:rPr>
          <w:rFonts w:ascii="Arial Narrow" w:hAnsi="Arial Narrow" w:cs="Arial"/>
          <w:szCs w:val="24"/>
        </w:rPr>
        <w:t xml:space="preserve"> U/UTP, struktura viz. Blokové schéma</w:t>
      </w:r>
      <w:r>
        <w:rPr>
          <w:rFonts w:ascii="Arial Narrow" w:hAnsi="Arial Narrow" w:cs="Arial"/>
          <w:szCs w:val="24"/>
        </w:rPr>
        <w:t xml:space="preserve"> SLP. </w:t>
      </w:r>
    </w:p>
    <w:p w:rsidR="0058047A" w:rsidRDefault="00693EC0" w:rsidP="0058047A">
      <w:pPr>
        <w:spacing w:before="100" w:beforeAutospacing="1"/>
        <w:rPr>
          <w:rFonts w:ascii="Arial Narrow" w:hAnsi="Arial Narrow" w:cs="Arial"/>
          <w:szCs w:val="24"/>
        </w:rPr>
      </w:pPr>
      <w:r>
        <w:rPr>
          <w:rFonts w:ascii="Arial Narrow" w:hAnsi="Arial Narrow" w:cs="Arial"/>
          <w:szCs w:val="24"/>
        </w:rPr>
        <w:t>Kabelové trasy v budově č.7 budou vedeny v PVC žlabech na omítce, částečně v 1.pp po stávajících kabelových lávkách v PVC trubkách.</w:t>
      </w:r>
    </w:p>
    <w:p w:rsidR="004C0B2B" w:rsidRDefault="004C0B2B" w:rsidP="0058047A">
      <w:pPr>
        <w:spacing w:before="100" w:beforeAutospacing="1"/>
        <w:rPr>
          <w:rFonts w:ascii="Arial Narrow" w:hAnsi="Arial Narrow" w:cs="Arial"/>
          <w:szCs w:val="24"/>
        </w:rPr>
      </w:pPr>
    </w:p>
    <w:p w:rsidR="004C0B2B" w:rsidRDefault="004C0B2B" w:rsidP="004C0B2B">
      <w:r>
        <w:rPr>
          <w:b/>
          <w:bCs/>
          <w:i/>
        </w:rPr>
        <w:t>Pozn.:</w:t>
      </w:r>
      <w:r>
        <w:rPr>
          <w:i/>
        </w:rPr>
        <w:t xml:space="preserve"> Je nutné dodržet vzdálenost pro přiblížení slaboproudých a silnoproudých rozvodů při souběhu, křížení vedení je povoleno (viz. ČSN EN 50 174-2).</w:t>
      </w:r>
    </w:p>
    <w:p w:rsidR="00693EC0" w:rsidRDefault="00693EC0" w:rsidP="0058047A">
      <w:pPr>
        <w:spacing w:before="100" w:beforeAutospacing="1"/>
        <w:rPr>
          <w:rFonts w:ascii="Arial Narrow" w:hAnsi="Arial Narrow"/>
          <w:szCs w:val="22"/>
        </w:rPr>
      </w:pPr>
    </w:p>
    <w:p w:rsidR="0058047A" w:rsidRPr="00301C96" w:rsidRDefault="0058047A" w:rsidP="00301C96">
      <w:pPr>
        <w:pStyle w:val="Normlntz"/>
        <w:spacing w:before="0"/>
        <w:outlineLvl w:val="0"/>
        <w:rPr>
          <w:rFonts w:ascii="Arial Narrow" w:hAnsi="Arial Narrow"/>
          <w:b/>
          <w:bCs/>
          <w:u w:val="single"/>
        </w:rPr>
      </w:pPr>
      <w:r w:rsidRPr="00301C96">
        <w:rPr>
          <w:rFonts w:ascii="Arial Narrow" w:hAnsi="Arial Narrow"/>
          <w:b/>
          <w:bCs/>
          <w:u w:val="single"/>
        </w:rPr>
        <w:t>Uzavřený televizní okruh (CCTV)</w:t>
      </w:r>
    </w:p>
    <w:p w:rsidR="00301C96" w:rsidRDefault="00301C96" w:rsidP="00301C96">
      <w:pPr>
        <w:spacing w:before="120"/>
        <w:outlineLvl w:val="0"/>
        <w:rPr>
          <w:rFonts w:ascii="Arial Narrow" w:hAnsi="Arial Narrow" w:cs="Arial"/>
          <w:b/>
          <w:bCs/>
          <w:szCs w:val="24"/>
        </w:rPr>
      </w:pPr>
      <w:r w:rsidRPr="00E468A9">
        <w:rPr>
          <w:rFonts w:ascii="Arial Narrow" w:hAnsi="Arial Narrow" w:cs="Arial"/>
          <w:b/>
          <w:bCs/>
          <w:szCs w:val="24"/>
        </w:rPr>
        <w:t>Napájení:</w:t>
      </w:r>
    </w:p>
    <w:p w:rsidR="00301C96" w:rsidRDefault="00301C96" w:rsidP="00301C96">
      <w:pPr>
        <w:spacing w:before="100" w:beforeAutospacing="1"/>
        <w:rPr>
          <w:rFonts w:ascii="Arial Narrow" w:hAnsi="Arial Narrow" w:cs="Arial"/>
          <w:szCs w:val="24"/>
        </w:rPr>
      </w:pPr>
      <w:r w:rsidRPr="00301C96">
        <w:rPr>
          <w:rFonts w:ascii="Arial Narrow" w:hAnsi="Arial Narrow" w:cs="Arial"/>
          <w:szCs w:val="24"/>
        </w:rPr>
        <w:t xml:space="preserve">Systém </w:t>
      </w:r>
      <w:r>
        <w:rPr>
          <w:rFonts w:ascii="Arial Narrow" w:hAnsi="Arial Narrow" w:cs="Arial"/>
          <w:szCs w:val="24"/>
        </w:rPr>
        <w:t>CCTV</w:t>
      </w:r>
      <w:r w:rsidRPr="00301C96">
        <w:rPr>
          <w:rFonts w:ascii="Arial Narrow" w:hAnsi="Arial Narrow" w:cs="Arial"/>
          <w:szCs w:val="24"/>
        </w:rPr>
        <w:t xml:space="preserve"> bude napájen </w:t>
      </w:r>
      <w:r>
        <w:rPr>
          <w:rFonts w:ascii="Arial Narrow" w:hAnsi="Arial Narrow" w:cs="Arial"/>
          <w:szCs w:val="24"/>
        </w:rPr>
        <w:t>a zálohován z UPS systému SK.</w:t>
      </w:r>
    </w:p>
    <w:p w:rsidR="002F4B3C" w:rsidRDefault="002F4B3C" w:rsidP="002F4B3C">
      <w:pPr>
        <w:spacing w:before="100" w:beforeAutospacing="1"/>
        <w:rPr>
          <w:rFonts w:ascii="Arial Narrow" w:hAnsi="Arial Narrow" w:cs="Arial"/>
          <w:szCs w:val="24"/>
        </w:rPr>
      </w:pPr>
      <w:r w:rsidRPr="003E7A6E">
        <w:rPr>
          <w:rFonts w:ascii="Arial Narrow" w:hAnsi="Arial Narrow" w:cs="Arial"/>
          <w:szCs w:val="24"/>
        </w:rPr>
        <w:t>Dle závěru z TER č.5 ze dne 11.3.2015 - Bezpečnostní systém vč. kamer bude navržen tak, aby byl zálohován na dobu min. 15 minut. Osvětlení zakázaného pásma bude zálohováno stávajícím náhradním zdrojem- dieselagregátem.</w:t>
      </w:r>
    </w:p>
    <w:p w:rsidR="007669C9" w:rsidRDefault="007669C9" w:rsidP="007669C9">
      <w:pPr>
        <w:spacing w:before="120"/>
        <w:outlineLvl w:val="0"/>
        <w:rPr>
          <w:rFonts w:ascii="Arial Narrow" w:hAnsi="Arial Narrow" w:cs="Arial"/>
          <w:b/>
          <w:bCs/>
          <w:szCs w:val="24"/>
        </w:rPr>
      </w:pPr>
      <w:r>
        <w:rPr>
          <w:rFonts w:ascii="Arial Narrow" w:hAnsi="Arial Narrow" w:cs="Arial"/>
          <w:b/>
          <w:bCs/>
          <w:szCs w:val="24"/>
        </w:rPr>
        <w:t>Rozvody</w:t>
      </w:r>
      <w:r w:rsidRPr="00E468A9">
        <w:rPr>
          <w:rFonts w:ascii="Arial Narrow" w:hAnsi="Arial Narrow" w:cs="Arial"/>
          <w:b/>
          <w:bCs/>
          <w:szCs w:val="24"/>
        </w:rPr>
        <w:t>:</w:t>
      </w:r>
    </w:p>
    <w:p w:rsidR="007669C9" w:rsidRDefault="007669C9" w:rsidP="007669C9">
      <w:pPr>
        <w:spacing w:before="100" w:beforeAutospacing="1"/>
        <w:rPr>
          <w:rFonts w:ascii="Arial Narrow" w:hAnsi="Arial Narrow" w:cs="Arial"/>
          <w:szCs w:val="24"/>
        </w:rPr>
      </w:pPr>
      <w:r w:rsidRPr="00301C96">
        <w:rPr>
          <w:rFonts w:ascii="Arial Narrow" w:hAnsi="Arial Narrow" w:cs="Arial"/>
          <w:szCs w:val="24"/>
        </w:rPr>
        <w:t xml:space="preserve">Systém </w:t>
      </w:r>
      <w:r>
        <w:rPr>
          <w:rFonts w:ascii="Arial Narrow" w:hAnsi="Arial Narrow" w:cs="Arial"/>
          <w:szCs w:val="24"/>
        </w:rPr>
        <w:t>CCTV</w:t>
      </w:r>
      <w:r w:rsidRPr="00301C96">
        <w:rPr>
          <w:rFonts w:ascii="Arial Narrow" w:hAnsi="Arial Narrow" w:cs="Arial"/>
          <w:szCs w:val="24"/>
        </w:rPr>
        <w:t xml:space="preserve"> </w:t>
      </w:r>
      <w:r>
        <w:rPr>
          <w:rFonts w:ascii="Arial Narrow" w:hAnsi="Arial Narrow" w:cs="Arial"/>
          <w:szCs w:val="24"/>
        </w:rPr>
        <w:t>využívá pro klientské PC stanice rozvody systému SK.</w:t>
      </w:r>
      <w:r w:rsidR="005C77C8">
        <w:rPr>
          <w:rFonts w:ascii="Arial Narrow" w:hAnsi="Arial Narrow" w:cs="Arial"/>
          <w:szCs w:val="24"/>
        </w:rPr>
        <w:t xml:space="preserve"> </w:t>
      </w:r>
    </w:p>
    <w:p w:rsidR="002147B0" w:rsidRDefault="002147B0" w:rsidP="002147B0">
      <w:pPr>
        <w:spacing w:before="100" w:beforeAutospacing="1"/>
        <w:rPr>
          <w:rFonts w:ascii="Arial Narrow" w:hAnsi="Arial Narrow" w:cs="Arial"/>
          <w:szCs w:val="24"/>
        </w:rPr>
      </w:pPr>
      <w:r>
        <w:rPr>
          <w:rFonts w:ascii="Arial Narrow" w:hAnsi="Arial Narrow" w:cs="Arial"/>
          <w:szCs w:val="24"/>
        </w:rPr>
        <w:t>Kabelové trasy v budově č.7 budou vedeny v PVC žlabech na omítce, částečně v 1.pp po stávajících kabelových lávkách v PVC trubkách.</w:t>
      </w:r>
    </w:p>
    <w:p w:rsidR="002147B0" w:rsidRPr="00693EC0" w:rsidRDefault="002147B0" w:rsidP="002147B0">
      <w:pPr>
        <w:spacing w:before="100" w:beforeAutospacing="1"/>
        <w:rPr>
          <w:rFonts w:ascii="Arial Narrow" w:hAnsi="Arial Narrow" w:cs="Arial"/>
          <w:szCs w:val="24"/>
        </w:rPr>
      </w:pPr>
      <w:r>
        <w:rPr>
          <w:rFonts w:ascii="Arial Narrow" w:hAnsi="Arial Narrow" w:cs="Arial"/>
          <w:szCs w:val="24"/>
        </w:rPr>
        <w:lastRenderedPageBreak/>
        <w:t>Kabelové trasy v budově č.9 budou vedeny v PVC žlabech na omítce.</w:t>
      </w:r>
    </w:p>
    <w:p w:rsidR="004C0B2B" w:rsidRPr="00D010CC" w:rsidRDefault="004C0B2B" w:rsidP="004C0B2B">
      <w:pPr>
        <w:spacing w:before="100" w:beforeAutospacing="1"/>
        <w:rPr>
          <w:rFonts w:ascii="Arial Narrow" w:hAnsi="Arial Narrow" w:cs="Arial"/>
          <w:szCs w:val="24"/>
        </w:rPr>
      </w:pPr>
      <w:r w:rsidRPr="00D010CC">
        <w:rPr>
          <w:rFonts w:ascii="Arial Narrow" w:hAnsi="Arial Narrow" w:cs="Arial"/>
          <w:szCs w:val="24"/>
        </w:rPr>
        <w:t xml:space="preserve">Páteřní rozvody systému CCTV budou řešeny optickými kabely, které propojí RD B07.x v B.7 111 s jednotlivými kamerovými rozvaděči </w:t>
      </w:r>
      <w:proofErr w:type="spellStart"/>
      <w:r w:rsidRPr="00D010CC">
        <w:rPr>
          <w:rFonts w:ascii="Arial Narrow" w:hAnsi="Arial Narrow" w:cs="Arial"/>
          <w:szCs w:val="24"/>
        </w:rPr>
        <w:t>RK.xxx</w:t>
      </w:r>
      <w:proofErr w:type="spellEnd"/>
      <w:r w:rsidRPr="00D010CC">
        <w:rPr>
          <w:rFonts w:ascii="Arial Narrow" w:hAnsi="Arial Narrow" w:cs="Arial"/>
          <w:szCs w:val="24"/>
        </w:rPr>
        <w:t xml:space="preserve">. Rozvod bude řešen jako </w:t>
      </w:r>
      <w:r w:rsidR="002147B0" w:rsidRPr="00D010CC">
        <w:rPr>
          <w:rFonts w:ascii="Arial Narrow" w:hAnsi="Arial Narrow" w:cs="Arial"/>
          <w:szCs w:val="24"/>
        </w:rPr>
        <w:t>5</w:t>
      </w:r>
      <w:r w:rsidRPr="00D010CC">
        <w:rPr>
          <w:rFonts w:ascii="Arial Narrow" w:hAnsi="Arial Narrow" w:cs="Arial"/>
          <w:szCs w:val="24"/>
        </w:rPr>
        <w:t xml:space="preserve"> samostatn</w:t>
      </w:r>
      <w:r w:rsidR="002147B0" w:rsidRPr="00D010CC">
        <w:rPr>
          <w:rFonts w:ascii="Arial Narrow" w:hAnsi="Arial Narrow" w:cs="Arial"/>
          <w:szCs w:val="24"/>
        </w:rPr>
        <w:t>ých</w:t>
      </w:r>
      <w:r w:rsidRPr="00D010CC">
        <w:rPr>
          <w:rFonts w:ascii="Arial Narrow" w:hAnsi="Arial Narrow" w:cs="Arial"/>
          <w:szCs w:val="24"/>
        </w:rPr>
        <w:t xml:space="preserve"> tras </w:t>
      </w:r>
      <w:proofErr w:type="spellStart"/>
      <w:r w:rsidRPr="00D010CC">
        <w:rPr>
          <w:rFonts w:ascii="Arial Narrow" w:hAnsi="Arial Narrow" w:cs="Arial"/>
          <w:szCs w:val="24"/>
        </w:rPr>
        <w:t>opt</w:t>
      </w:r>
      <w:proofErr w:type="spellEnd"/>
      <w:r w:rsidRPr="00D010CC">
        <w:rPr>
          <w:rFonts w:ascii="Arial Narrow" w:hAnsi="Arial Narrow" w:cs="Arial"/>
          <w:szCs w:val="24"/>
        </w:rPr>
        <w:t xml:space="preserve">. kabely </w:t>
      </w:r>
      <w:r w:rsidR="00746641" w:rsidRPr="00D010CC">
        <w:rPr>
          <w:rFonts w:ascii="Arial Narrow" w:hAnsi="Arial Narrow" w:cs="Arial"/>
          <w:szCs w:val="24"/>
        </w:rPr>
        <w:t>24</w:t>
      </w:r>
      <w:r w:rsidRPr="00D010CC">
        <w:rPr>
          <w:rFonts w:ascii="Arial Narrow" w:hAnsi="Arial Narrow" w:cs="Arial"/>
          <w:szCs w:val="24"/>
        </w:rPr>
        <w:t>vl. MM</w:t>
      </w:r>
      <w:r w:rsidR="00746641" w:rsidRPr="00D010CC">
        <w:rPr>
          <w:rFonts w:ascii="Arial Narrow" w:hAnsi="Arial Narrow" w:cs="Arial"/>
          <w:szCs w:val="24"/>
        </w:rPr>
        <w:t xml:space="preserve"> a 12vl</w:t>
      </w:r>
      <w:r w:rsidR="00D010CC">
        <w:rPr>
          <w:rFonts w:ascii="Arial Narrow" w:hAnsi="Arial Narrow" w:cs="Arial"/>
          <w:szCs w:val="24"/>
        </w:rPr>
        <w:t xml:space="preserve"> MM</w:t>
      </w:r>
      <w:r w:rsidRPr="00D010CC">
        <w:rPr>
          <w:rFonts w:ascii="Arial Narrow" w:hAnsi="Arial Narrow" w:cs="Arial"/>
          <w:szCs w:val="24"/>
        </w:rPr>
        <w:t xml:space="preserve">. </w:t>
      </w:r>
    </w:p>
    <w:p w:rsidR="004C0B2B" w:rsidRPr="00D010CC" w:rsidRDefault="004C0B2B" w:rsidP="00A701AB">
      <w:pPr>
        <w:pStyle w:val="Odstavecseseznamem"/>
        <w:numPr>
          <w:ilvl w:val="0"/>
          <w:numId w:val="12"/>
        </w:numPr>
        <w:spacing w:before="100" w:beforeAutospacing="1"/>
        <w:rPr>
          <w:rFonts w:ascii="Arial Narrow" w:hAnsi="Arial Narrow" w:cs="Arial"/>
          <w:szCs w:val="24"/>
        </w:rPr>
      </w:pPr>
      <w:r w:rsidRPr="00D010CC">
        <w:rPr>
          <w:rFonts w:ascii="Arial Narrow" w:hAnsi="Arial Narrow" w:cs="Arial"/>
          <w:szCs w:val="24"/>
        </w:rPr>
        <w:t>Trasa 1: RD B07.x v B.7 111 - RK.005 - RK.004 - RK.003 - RK.002 - RK.001</w:t>
      </w:r>
    </w:p>
    <w:p w:rsidR="004C0B2B" w:rsidRPr="00D010CC" w:rsidRDefault="004C0B2B" w:rsidP="00A701AB">
      <w:pPr>
        <w:pStyle w:val="Odstavecseseznamem"/>
        <w:numPr>
          <w:ilvl w:val="0"/>
          <w:numId w:val="12"/>
        </w:numPr>
        <w:spacing w:before="100" w:beforeAutospacing="1"/>
        <w:rPr>
          <w:rFonts w:ascii="Arial Narrow" w:hAnsi="Arial Narrow" w:cs="Arial"/>
          <w:szCs w:val="24"/>
        </w:rPr>
      </w:pPr>
      <w:r w:rsidRPr="00D010CC">
        <w:rPr>
          <w:rFonts w:ascii="Arial Narrow" w:hAnsi="Arial Narrow" w:cs="Arial"/>
          <w:szCs w:val="24"/>
        </w:rPr>
        <w:t>Trasa 2: RD B07.x v B.7 111 - RK.011 - RK.010 - RK.009 - RK.008 - RK.007 - RK.006</w:t>
      </w:r>
    </w:p>
    <w:p w:rsidR="004C0B2B" w:rsidRPr="00D010CC" w:rsidRDefault="004C0B2B" w:rsidP="00A701AB">
      <w:pPr>
        <w:pStyle w:val="Odstavecseseznamem"/>
        <w:numPr>
          <w:ilvl w:val="0"/>
          <w:numId w:val="12"/>
        </w:numPr>
        <w:spacing w:before="100" w:beforeAutospacing="1"/>
        <w:rPr>
          <w:rFonts w:ascii="Arial Narrow" w:hAnsi="Arial Narrow" w:cs="Arial"/>
          <w:szCs w:val="24"/>
        </w:rPr>
      </w:pPr>
      <w:r w:rsidRPr="00D010CC">
        <w:rPr>
          <w:rFonts w:ascii="Arial Narrow" w:hAnsi="Arial Narrow" w:cs="Arial"/>
          <w:szCs w:val="24"/>
        </w:rPr>
        <w:t xml:space="preserve">Trasa 3: RD B07.x v B.7 111 - RK.016 - RK.015 - RK.014 - RK.013 - RK.012 </w:t>
      </w:r>
    </w:p>
    <w:p w:rsidR="004C0B2B" w:rsidRPr="00D010CC" w:rsidRDefault="004C0B2B" w:rsidP="00A701AB">
      <w:pPr>
        <w:pStyle w:val="Odstavecseseznamem"/>
        <w:numPr>
          <w:ilvl w:val="0"/>
          <w:numId w:val="12"/>
        </w:numPr>
        <w:spacing w:before="100" w:beforeAutospacing="1"/>
        <w:rPr>
          <w:rFonts w:ascii="Arial Narrow" w:hAnsi="Arial Narrow" w:cs="Arial"/>
          <w:szCs w:val="24"/>
        </w:rPr>
      </w:pPr>
      <w:r w:rsidRPr="00D010CC">
        <w:rPr>
          <w:rFonts w:ascii="Arial Narrow" w:hAnsi="Arial Narrow" w:cs="Arial"/>
          <w:szCs w:val="24"/>
        </w:rPr>
        <w:t xml:space="preserve">Trasa 4: RD B07.x v B.7 111 - RK.020 - RK.019 - RK.018 - RK.017 </w:t>
      </w:r>
    </w:p>
    <w:p w:rsidR="002147B0" w:rsidRPr="00D010CC" w:rsidRDefault="002147B0" w:rsidP="00A701AB">
      <w:pPr>
        <w:pStyle w:val="Odstavecseseznamem"/>
        <w:numPr>
          <w:ilvl w:val="0"/>
          <w:numId w:val="12"/>
        </w:numPr>
        <w:spacing w:before="100" w:beforeAutospacing="1"/>
        <w:rPr>
          <w:rFonts w:ascii="Arial Narrow" w:hAnsi="Arial Narrow" w:cs="Arial"/>
          <w:szCs w:val="24"/>
        </w:rPr>
      </w:pPr>
      <w:r w:rsidRPr="00D010CC">
        <w:rPr>
          <w:rFonts w:ascii="Arial Narrow" w:hAnsi="Arial Narrow" w:cs="Arial"/>
          <w:szCs w:val="24"/>
        </w:rPr>
        <w:t>Trasa 5: RD B07.x v B.7 111 - RD B09.x v B.9 103</w:t>
      </w:r>
    </w:p>
    <w:p w:rsidR="002147B0" w:rsidRPr="00D010CC" w:rsidRDefault="002147B0" w:rsidP="004C0B2B">
      <w:pPr>
        <w:spacing w:before="100" w:beforeAutospacing="1"/>
        <w:rPr>
          <w:rFonts w:ascii="Arial Narrow" w:hAnsi="Arial Narrow" w:cs="Arial"/>
          <w:szCs w:val="24"/>
        </w:rPr>
      </w:pPr>
      <w:r w:rsidRPr="00D010CC">
        <w:rPr>
          <w:rFonts w:ascii="Arial Narrow" w:hAnsi="Arial Narrow" w:cs="Arial"/>
          <w:szCs w:val="24"/>
        </w:rPr>
        <w:t xml:space="preserve">Jednotlivé pevné kamery budou na kamerové rozvaděče připojeny koaxiálními kabely H121PE, a napájecími kabely 3x1,5. </w:t>
      </w:r>
    </w:p>
    <w:p w:rsidR="002147B0" w:rsidRPr="00D010CC" w:rsidRDefault="002147B0" w:rsidP="002147B0">
      <w:pPr>
        <w:spacing w:before="100" w:beforeAutospacing="1"/>
        <w:rPr>
          <w:rFonts w:ascii="Arial Narrow" w:hAnsi="Arial Narrow" w:cs="Arial"/>
          <w:szCs w:val="24"/>
        </w:rPr>
      </w:pPr>
      <w:r w:rsidRPr="00D010CC">
        <w:rPr>
          <w:rFonts w:ascii="Arial Narrow" w:hAnsi="Arial Narrow" w:cs="Arial"/>
          <w:szCs w:val="24"/>
        </w:rPr>
        <w:t>Jednotlivé PTZ kamery budou na kamerové rozvaděče připojeny koaxiálními kabely H121PE, napájecími kabely 3x1,5 a ovládací kabely 1XNx0,6.</w:t>
      </w:r>
    </w:p>
    <w:p w:rsidR="005C77C8" w:rsidRDefault="005C77C8" w:rsidP="002147B0">
      <w:pPr>
        <w:spacing w:before="100" w:beforeAutospacing="1"/>
        <w:rPr>
          <w:rFonts w:ascii="Arial Narrow" w:hAnsi="Arial Narrow" w:cs="Arial"/>
          <w:szCs w:val="24"/>
        </w:rPr>
      </w:pPr>
      <w:r w:rsidRPr="00D010CC">
        <w:rPr>
          <w:rFonts w:ascii="Arial Narrow" w:hAnsi="Arial Narrow" w:cs="Arial"/>
          <w:szCs w:val="24"/>
        </w:rPr>
        <w:t>Rozvody k IR světlům viz. PD Elektroinstalace.</w:t>
      </w:r>
    </w:p>
    <w:p w:rsidR="004C0B2B" w:rsidRDefault="004C0B2B" w:rsidP="004C0B2B">
      <w:pPr>
        <w:spacing w:before="100" w:beforeAutospacing="1"/>
        <w:rPr>
          <w:rFonts w:ascii="Arial Narrow" w:hAnsi="Arial Narrow" w:cs="Arial"/>
          <w:szCs w:val="24"/>
        </w:rPr>
      </w:pPr>
      <w:r w:rsidRPr="004C0B2B">
        <w:rPr>
          <w:rFonts w:ascii="Arial Narrow" w:hAnsi="Arial Narrow" w:cs="Arial"/>
          <w:szCs w:val="24"/>
        </w:rPr>
        <w:t>Venkovní trasy budou uloženy do chrániček</w:t>
      </w:r>
      <w:r>
        <w:rPr>
          <w:rFonts w:ascii="Arial Narrow" w:hAnsi="Arial Narrow" w:cs="Arial"/>
          <w:szCs w:val="24"/>
        </w:rPr>
        <w:t xml:space="preserve"> </w:t>
      </w:r>
      <w:proofErr w:type="spellStart"/>
      <w:r>
        <w:rPr>
          <w:rFonts w:ascii="Arial Narrow" w:hAnsi="Arial Narrow" w:cs="Arial"/>
          <w:szCs w:val="24"/>
        </w:rPr>
        <w:t>Kopoflex</w:t>
      </w:r>
      <w:proofErr w:type="spellEnd"/>
      <w:r>
        <w:rPr>
          <w:rFonts w:ascii="Arial Narrow" w:hAnsi="Arial Narrow" w:cs="Arial"/>
          <w:szCs w:val="24"/>
        </w:rPr>
        <w:t xml:space="preserve"> a HDPE trubek</w:t>
      </w:r>
      <w:r w:rsidRPr="004C0B2B">
        <w:rPr>
          <w:rFonts w:ascii="Arial Narrow" w:hAnsi="Arial Narrow" w:cs="Arial"/>
          <w:szCs w:val="24"/>
        </w:rPr>
        <w:t xml:space="preserve">, částečně ve stávajícím kabelovém kolektoru, částečně v nových výkopech. </w:t>
      </w:r>
      <w:r>
        <w:rPr>
          <w:rFonts w:ascii="Arial Narrow" w:hAnsi="Arial Narrow" w:cs="Arial"/>
          <w:szCs w:val="24"/>
        </w:rPr>
        <w:t>C</w:t>
      </w:r>
      <w:r w:rsidRPr="004C0B2B">
        <w:rPr>
          <w:rFonts w:ascii="Arial Narrow" w:hAnsi="Arial Narrow" w:cs="Arial"/>
          <w:szCs w:val="24"/>
        </w:rPr>
        <w:t>hráničky budou v nových výkopech uloženy do pískového lože ve volném terénu do hloubky 80cm. Přechody pod komunikacemi budou řešeny překopem, a chráničky budou uloženy do pískového lože a pevné KG trubky DN 100 do hloubky 120cm. Komunikace budou po provedení výkopových prací zapraveny, a uvedeny do původního stavu.</w:t>
      </w:r>
    </w:p>
    <w:p w:rsidR="002147B0" w:rsidRDefault="002147B0" w:rsidP="004C0B2B">
      <w:pPr>
        <w:spacing w:before="100" w:beforeAutospacing="1"/>
        <w:rPr>
          <w:rFonts w:ascii="Arial Narrow" w:hAnsi="Arial Narrow" w:cs="Arial"/>
          <w:szCs w:val="24"/>
        </w:rPr>
      </w:pPr>
      <w:r>
        <w:rPr>
          <w:rFonts w:ascii="Arial Narrow" w:hAnsi="Arial Narrow" w:cs="Arial"/>
          <w:szCs w:val="24"/>
        </w:rPr>
        <w:t>C</w:t>
      </w:r>
      <w:r w:rsidRPr="004C0B2B">
        <w:rPr>
          <w:rFonts w:ascii="Arial Narrow" w:hAnsi="Arial Narrow" w:cs="Arial"/>
          <w:szCs w:val="24"/>
        </w:rPr>
        <w:t>hráničk</w:t>
      </w:r>
      <w:r>
        <w:rPr>
          <w:rFonts w:ascii="Arial Narrow" w:hAnsi="Arial Narrow" w:cs="Arial"/>
          <w:szCs w:val="24"/>
        </w:rPr>
        <w:t xml:space="preserve">y </w:t>
      </w:r>
      <w:proofErr w:type="spellStart"/>
      <w:r>
        <w:rPr>
          <w:rFonts w:ascii="Arial Narrow" w:hAnsi="Arial Narrow" w:cs="Arial"/>
          <w:szCs w:val="24"/>
        </w:rPr>
        <w:t>Kopoflex</w:t>
      </w:r>
      <w:proofErr w:type="spellEnd"/>
      <w:r>
        <w:rPr>
          <w:rFonts w:ascii="Arial Narrow" w:hAnsi="Arial Narrow" w:cs="Arial"/>
          <w:szCs w:val="24"/>
        </w:rPr>
        <w:t xml:space="preserve"> a HDPE trubky budou ukončena v rozvodných skříních </w:t>
      </w:r>
      <w:proofErr w:type="spellStart"/>
      <w:r>
        <w:rPr>
          <w:rFonts w:ascii="Arial Narrow" w:hAnsi="Arial Narrow" w:cs="Arial"/>
          <w:szCs w:val="24"/>
        </w:rPr>
        <w:t>RR.xxx</w:t>
      </w:r>
      <w:proofErr w:type="spellEnd"/>
      <w:r>
        <w:rPr>
          <w:rFonts w:ascii="Arial Narrow" w:hAnsi="Arial Narrow" w:cs="Arial"/>
          <w:szCs w:val="24"/>
        </w:rPr>
        <w:t xml:space="preserve">, umístěných na každém plotovém sloupku s kamerovým rozvaděčem </w:t>
      </w:r>
      <w:proofErr w:type="spellStart"/>
      <w:r>
        <w:rPr>
          <w:rFonts w:ascii="Arial Narrow" w:hAnsi="Arial Narrow" w:cs="Arial"/>
          <w:szCs w:val="24"/>
        </w:rPr>
        <w:t>RK.xxx</w:t>
      </w:r>
      <w:proofErr w:type="spellEnd"/>
      <w:r>
        <w:rPr>
          <w:rFonts w:ascii="Arial Narrow" w:hAnsi="Arial Narrow" w:cs="Arial"/>
          <w:szCs w:val="24"/>
        </w:rPr>
        <w:t xml:space="preserve">. </w:t>
      </w:r>
      <w:r w:rsidR="00225D4B">
        <w:rPr>
          <w:rFonts w:ascii="Arial Narrow" w:hAnsi="Arial Narrow" w:cs="Arial"/>
          <w:szCs w:val="24"/>
        </w:rPr>
        <w:t xml:space="preserve">Nadzemní část chrániček a trubek bude opatřena UV odolným návlekem. </w:t>
      </w:r>
      <w:r>
        <w:rPr>
          <w:rFonts w:ascii="Arial Narrow" w:hAnsi="Arial Narrow" w:cs="Arial"/>
          <w:szCs w:val="24"/>
        </w:rPr>
        <w:t xml:space="preserve">Skříně </w:t>
      </w:r>
      <w:proofErr w:type="spellStart"/>
      <w:r>
        <w:rPr>
          <w:rFonts w:ascii="Arial Narrow" w:hAnsi="Arial Narrow" w:cs="Arial"/>
          <w:szCs w:val="24"/>
        </w:rPr>
        <w:t>RR.xxx</w:t>
      </w:r>
      <w:proofErr w:type="spellEnd"/>
      <w:r>
        <w:rPr>
          <w:rFonts w:ascii="Arial Narrow" w:hAnsi="Arial Narrow" w:cs="Arial"/>
          <w:szCs w:val="24"/>
        </w:rPr>
        <w:t xml:space="preserve"> budou umístěny v jednotné výšce 600mm nad terénem.  Kamerové rozvaděče budou umístěny v jednotné výšce 2400mm nad terénem.</w:t>
      </w:r>
    </w:p>
    <w:p w:rsidR="000911D9" w:rsidRDefault="000911D9" w:rsidP="004C0B2B">
      <w:pPr>
        <w:spacing w:before="100" w:beforeAutospacing="1"/>
        <w:rPr>
          <w:rFonts w:ascii="Arial Narrow" w:hAnsi="Arial Narrow" w:cs="Arial"/>
          <w:szCs w:val="24"/>
        </w:rPr>
      </w:pPr>
      <w:r w:rsidRPr="003E7A6E">
        <w:rPr>
          <w:rFonts w:ascii="Arial Narrow" w:hAnsi="Arial Narrow" w:cs="Arial"/>
          <w:szCs w:val="24"/>
        </w:rPr>
        <w:t xml:space="preserve">Všechny venkovní trasy budou osazeny rezervními chráničkami (1x </w:t>
      </w:r>
      <w:r w:rsidR="003E7A6E">
        <w:rPr>
          <w:rFonts w:ascii="Arial Narrow" w:hAnsi="Arial Narrow" w:cs="Arial"/>
          <w:szCs w:val="24"/>
        </w:rPr>
        <w:t xml:space="preserve">zemní vrapovaná chránička </w:t>
      </w:r>
      <w:proofErr w:type="spellStart"/>
      <w:r w:rsidR="003E7A6E">
        <w:rPr>
          <w:rFonts w:ascii="Arial Narrow" w:hAnsi="Arial Narrow" w:cs="Arial"/>
          <w:szCs w:val="24"/>
        </w:rPr>
        <w:t>prům</w:t>
      </w:r>
      <w:proofErr w:type="spellEnd"/>
      <w:r w:rsidR="003E7A6E">
        <w:rPr>
          <w:rFonts w:ascii="Arial Narrow" w:hAnsi="Arial Narrow" w:cs="Arial"/>
          <w:szCs w:val="24"/>
        </w:rPr>
        <w:t>.</w:t>
      </w:r>
      <w:r w:rsidRPr="003E7A6E">
        <w:rPr>
          <w:rFonts w:ascii="Arial Narrow" w:hAnsi="Arial Narrow" w:cs="Arial"/>
          <w:szCs w:val="24"/>
        </w:rPr>
        <w:t xml:space="preserve"> 50 a 1x </w:t>
      </w:r>
      <w:r w:rsidR="003E7A6E">
        <w:rPr>
          <w:rFonts w:ascii="Arial Narrow" w:hAnsi="Arial Narrow" w:cs="Arial"/>
          <w:szCs w:val="24"/>
        </w:rPr>
        <w:t xml:space="preserve">zemní trubka pro zafouknutí </w:t>
      </w:r>
      <w:proofErr w:type="spellStart"/>
      <w:r w:rsidR="003E7A6E">
        <w:rPr>
          <w:rFonts w:ascii="Arial Narrow" w:hAnsi="Arial Narrow" w:cs="Arial"/>
          <w:szCs w:val="24"/>
        </w:rPr>
        <w:t>opt</w:t>
      </w:r>
      <w:proofErr w:type="spellEnd"/>
      <w:r w:rsidR="003E7A6E">
        <w:rPr>
          <w:rFonts w:ascii="Arial Narrow" w:hAnsi="Arial Narrow" w:cs="Arial"/>
          <w:szCs w:val="24"/>
        </w:rPr>
        <w:t xml:space="preserve">. kabelu </w:t>
      </w:r>
      <w:proofErr w:type="spellStart"/>
      <w:r w:rsidR="003E7A6E">
        <w:rPr>
          <w:rFonts w:ascii="Arial Narrow" w:hAnsi="Arial Narrow" w:cs="Arial"/>
          <w:szCs w:val="24"/>
        </w:rPr>
        <w:t>prům</w:t>
      </w:r>
      <w:proofErr w:type="spellEnd"/>
      <w:r w:rsidR="003E7A6E">
        <w:rPr>
          <w:rFonts w:ascii="Arial Narrow" w:hAnsi="Arial Narrow" w:cs="Arial"/>
          <w:szCs w:val="24"/>
        </w:rPr>
        <w:t xml:space="preserve">. </w:t>
      </w:r>
      <w:r w:rsidRPr="003E7A6E">
        <w:rPr>
          <w:rFonts w:ascii="Arial Narrow" w:hAnsi="Arial Narrow" w:cs="Arial"/>
          <w:szCs w:val="24"/>
        </w:rPr>
        <w:t>40) pro možnost budoucího využití.</w:t>
      </w:r>
    </w:p>
    <w:p w:rsidR="002147B0" w:rsidRPr="004C0B2B" w:rsidRDefault="002147B0" w:rsidP="004C0B2B">
      <w:pPr>
        <w:spacing w:before="100" w:beforeAutospacing="1"/>
        <w:rPr>
          <w:rFonts w:ascii="Arial Narrow" w:hAnsi="Arial Narrow" w:cs="Arial"/>
          <w:szCs w:val="24"/>
        </w:rPr>
      </w:pPr>
      <w:r>
        <w:rPr>
          <w:rFonts w:ascii="Arial Narrow" w:hAnsi="Arial Narrow" w:cs="Arial"/>
          <w:szCs w:val="24"/>
        </w:rPr>
        <w:t xml:space="preserve">Trasa mezi </w:t>
      </w:r>
      <w:proofErr w:type="spellStart"/>
      <w:r>
        <w:rPr>
          <w:rFonts w:ascii="Arial Narrow" w:hAnsi="Arial Narrow" w:cs="Arial"/>
          <w:szCs w:val="24"/>
        </w:rPr>
        <w:t>RR.xxx</w:t>
      </w:r>
      <w:proofErr w:type="spellEnd"/>
      <w:r>
        <w:rPr>
          <w:rFonts w:ascii="Arial Narrow" w:hAnsi="Arial Narrow" w:cs="Arial"/>
          <w:szCs w:val="24"/>
        </w:rPr>
        <w:t xml:space="preserve"> a </w:t>
      </w:r>
      <w:proofErr w:type="spellStart"/>
      <w:r>
        <w:rPr>
          <w:rFonts w:ascii="Arial Narrow" w:hAnsi="Arial Narrow" w:cs="Arial"/>
          <w:szCs w:val="24"/>
        </w:rPr>
        <w:t>RK.xxx</w:t>
      </w:r>
      <w:proofErr w:type="spellEnd"/>
      <w:r>
        <w:rPr>
          <w:rFonts w:ascii="Arial Narrow" w:hAnsi="Arial Narrow" w:cs="Arial"/>
          <w:szCs w:val="24"/>
        </w:rPr>
        <w:t xml:space="preserve"> po sloupku oplocen</w:t>
      </w:r>
      <w:r w:rsidR="0050360D">
        <w:rPr>
          <w:rFonts w:ascii="Arial Narrow" w:hAnsi="Arial Narrow" w:cs="Arial"/>
          <w:szCs w:val="24"/>
        </w:rPr>
        <w:t>í</w:t>
      </w:r>
      <w:r>
        <w:rPr>
          <w:rFonts w:ascii="Arial Narrow" w:hAnsi="Arial Narrow" w:cs="Arial"/>
          <w:szCs w:val="24"/>
        </w:rPr>
        <w:t xml:space="preserve"> bude řešena kovovou instalační trubkou DN40, přichycenou na sloupek oplocení.</w:t>
      </w:r>
      <w:r w:rsidR="00225D4B">
        <w:rPr>
          <w:rFonts w:ascii="Arial Narrow" w:hAnsi="Arial Narrow" w:cs="Arial"/>
          <w:szCs w:val="24"/>
        </w:rPr>
        <w:t xml:space="preserve"> Trasa mezi </w:t>
      </w:r>
      <w:proofErr w:type="spellStart"/>
      <w:r w:rsidR="00225D4B">
        <w:rPr>
          <w:rFonts w:ascii="Arial Narrow" w:hAnsi="Arial Narrow" w:cs="Arial"/>
          <w:szCs w:val="24"/>
        </w:rPr>
        <w:t>RK.xxx</w:t>
      </w:r>
      <w:proofErr w:type="spellEnd"/>
      <w:r w:rsidR="00225D4B">
        <w:rPr>
          <w:rFonts w:ascii="Arial Narrow" w:hAnsi="Arial Narrow" w:cs="Arial"/>
          <w:szCs w:val="24"/>
        </w:rPr>
        <w:t xml:space="preserve"> a samotnou kamero</w:t>
      </w:r>
      <w:r w:rsidR="00D53C95">
        <w:rPr>
          <w:rFonts w:ascii="Arial Narrow" w:hAnsi="Arial Narrow" w:cs="Arial"/>
          <w:szCs w:val="24"/>
        </w:rPr>
        <w:t>u</w:t>
      </w:r>
      <w:r w:rsidR="00225D4B">
        <w:rPr>
          <w:rFonts w:ascii="Arial Narrow" w:hAnsi="Arial Narrow" w:cs="Arial"/>
          <w:szCs w:val="24"/>
        </w:rPr>
        <w:t xml:space="preserve"> bude volně, v PVC trubce odolné UV záření.</w:t>
      </w:r>
    </w:p>
    <w:p w:rsidR="004C0B2B" w:rsidRPr="004C0B2B" w:rsidRDefault="004C0B2B" w:rsidP="004C0B2B">
      <w:pPr>
        <w:spacing w:before="100" w:beforeAutospacing="1"/>
        <w:rPr>
          <w:rFonts w:ascii="Arial Narrow" w:hAnsi="Arial Narrow" w:cs="Arial"/>
          <w:szCs w:val="24"/>
        </w:rPr>
      </w:pPr>
      <w:r w:rsidRPr="004C0B2B">
        <w:rPr>
          <w:rFonts w:ascii="Arial Narrow" w:hAnsi="Arial Narrow" w:cs="Arial"/>
          <w:szCs w:val="24"/>
        </w:rPr>
        <w:t>Před zahájením výkopových prací bude v dotčených lokalitách provedeno vytýčení stávajících sítí.</w:t>
      </w:r>
    </w:p>
    <w:p w:rsidR="004C0B2B" w:rsidRPr="008B003E" w:rsidRDefault="004C0B2B" w:rsidP="004C0B2B">
      <w:pPr>
        <w:pStyle w:val="Zkladntext2"/>
        <w:tabs>
          <w:tab w:val="left" w:pos="-720"/>
        </w:tabs>
        <w:jc w:val="left"/>
        <w:rPr>
          <w:sz w:val="22"/>
          <w:szCs w:val="22"/>
        </w:rPr>
      </w:pPr>
    </w:p>
    <w:p w:rsidR="004C0B2B" w:rsidRDefault="004C0B2B" w:rsidP="004C0B2B">
      <w:r>
        <w:rPr>
          <w:b/>
          <w:bCs/>
          <w:i/>
        </w:rPr>
        <w:t>Pozn.:</w:t>
      </w:r>
      <w:r>
        <w:rPr>
          <w:i/>
        </w:rPr>
        <w:t xml:space="preserve"> Je nutné dodržet vzdálenost pro přiblížení slaboproudých a silnoproudých rozvodů při souběhu, křížení vedení je povoleno (viz. ČSN EN 50 174-2).</w:t>
      </w:r>
    </w:p>
    <w:p w:rsidR="0058047A" w:rsidRDefault="0058047A" w:rsidP="0058047A">
      <w:pPr>
        <w:spacing w:before="100" w:beforeAutospacing="1"/>
        <w:rPr>
          <w:rFonts w:ascii="Arial Narrow" w:hAnsi="Arial Narrow"/>
          <w:szCs w:val="22"/>
        </w:rPr>
      </w:pPr>
    </w:p>
    <w:p w:rsidR="00B15F7F" w:rsidRDefault="00B15F7F" w:rsidP="0058047A">
      <w:pPr>
        <w:spacing w:before="100" w:beforeAutospacing="1"/>
        <w:rPr>
          <w:rFonts w:ascii="Arial Narrow" w:hAnsi="Arial Narrow"/>
          <w:szCs w:val="22"/>
        </w:rPr>
      </w:pPr>
    </w:p>
    <w:p w:rsidR="00B15F7F" w:rsidRDefault="00B15F7F" w:rsidP="0058047A">
      <w:pPr>
        <w:spacing w:before="100" w:beforeAutospacing="1"/>
        <w:rPr>
          <w:rFonts w:ascii="Arial Narrow" w:hAnsi="Arial Narrow"/>
          <w:szCs w:val="22"/>
        </w:rPr>
      </w:pPr>
    </w:p>
    <w:p w:rsidR="0058047A" w:rsidRPr="00301C96" w:rsidRDefault="0058047A" w:rsidP="0058047A">
      <w:pPr>
        <w:spacing w:before="120"/>
        <w:outlineLvl w:val="0"/>
        <w:rPr>
          <w:rFonts w:ascii="Arial Narrow" w:hAnsi="Arial Narrow"/>
          <w:b/>
          <w:bCs/>
          <w:u w:val="single"/>
        </w:rPr>
      </w:pPr>
      <w:r w:rsidRPr="00301C96">
        <w:rPr>
          <w:rFonts w:ascii="Arial Narrow" w:hAnsi="Arial Narrow"/>
          <w:b/>
          <w:bCs/>
          <w:u w:val="single"/>
        </w:rPr>
        <w:lastRenderedPageBreak/>
        <w:t>Poplachová zabezpečovací signalizace (PZTS)</w:t>
      </w:r>
    </w:p>
    <w:p w:rsidR="00301C96" w:rsidRDefault="00301C96" w:rsidP="00301C96">
      <w:pPr>
        <w:spacing w:before="100" w:beforeAutospacing="1"/>
        <w:rPr>
          <w:rFonts w:ascii="Arial Narrow" w:hAnsi="Arial Narrow" w:cs="Arial"/>
          <w:szCs w:val="24"/>
        </w:rPr>
      </w:pPr>
      <w:r w:rsidRPr="00E468A9">
        <w:rPr>
          <w:rFonts w:ascii="Arial Narrow" w:hAnsi="Arial Narrow" w:cs="Arial"/>
          <w:b/>
          <w:bCs/>
          <w:szCs w:val="24"/>
        </w:rPr>
        <w:t>Napájení:</w:t>
      </w:r>
    </w:p>
    <w:p w:rsidR="00D22A4D" w:rsidRDefault="00301C96" w:rsidP="00D22A4D">
      <w:pPr>
        <w:spacing w:before="100" w:beforeAutospacing="1"/>
        <w:rPr>
          <w:rFonts w:ascii="Arial Narrow" w:hAnsi="Arial Narrow" w:cs="Arial"/>
          <w:szCs w:val="24"/>
        </w:rPr>
      </w:pPr>
      <w:r>
        <w:rPr>
          <w:rFonts w:ascii="Arial Narrow" w:hAnsi="Arial Narrow" w:cs="Arial"/>
          <w:szCs w:val="24"/>
        </w:rPr>
        <w:t xml:space="preserve">Systém PZTS bude napájen ze stávajícího rozvaděče RE1.1 na chodbě B.7 145. Bude provedena nová síťová přípojka, do rozvaděče doplněn  jistič 1x6A </w:t>
      </w:r>
      <w:proofErr w:type="spellStart"/>
      <w:r>
        <w:rPr>
          <w:rFonts w:ascii="Arial Narrow" w:hAnsi="Arial Narrow" w:cs="Arial"/>
          <w:szCs w:val="24"/>
        </w:rPr>
        <w:t>char.B</w:t>
      </w:r>
      <w:proofErr w:type="spellEnd"/>
      <w:r w:rsidR="00D22A4D">
        <w:rPr>
          <w:rFonts w:ascii="Arial Narrow" w:hAnsi="Arial Narrow" w:cs="Arial"/>
          <w:szCs w:val="24"/>
        </w:rPr>
        <w:t>, kabelem CYKY 3Cx1,5 v PVC žlabu na omítce.</w:t>
      </w:r>
      <w:r w:rsidR="00D22A4D" w:rsidRPr="00D22A4D">
        <w:rPr>
          <w:rFonts w:ascii="Arial Narrow" w:hAnsi="Arial Narrow" w:cs="Arial"/>
          <w:szCs w:val="24"/>
        </w:rPr>
        <w:t xml:space="preserve"> Předpokládaný příkon - cca  60W.</w:t>
      </w:r>
    </w:p>
    <w:p w:rsidR="002F4B3C" w:rsidRDefault="00D22A4D" w:rsidP="002F4B3C">
      <w:pPr>
        <w:spacing w:before="100" w:beforeAutospacing="1"/>
        <w:rPr>
          <w:rFonts w:ascii="Arial Narrow" w:hAnsi="Arial Narrow" w:cs="Arial"/>
          <w:szCs w:val="24"/>
        </w:rPr>
      </w:pPr>
      <w:r w:rsidRPr="00D22A4D">
        <w:rPr>
          <w:rFonts w:ascii="Arial Narrow" w:hAnsi="Arial Narrow" w:cs="Arial"/>
          <w:szCs w:val="24"/>
        </w:rPr>
        <w:t xml:space="preserve">Systém PZTS </w:t>
      </w:r>
      <w:r>
        <w:rPr>
          <w:rFonts w:ascii="Arial Narrow" w:hAnsi="Arial Narrow" w:cs="Arial"/>
          <w:szCs w:val="24"/>
        </w:rPr>
        <w:t>bude</w:t>
      </w:r>
      <w:r w:rsidRPr="00D22A4D">
        <w:rPr>
          <w:rFonts w:ascii="Arial Narrow" w:hAnsi="Arial Narrow" w:cs="Arial"/>
          <w:szCs w:val="24"/>
        </w:rPr>
        <w:t xml:space="preserve"> zálohován centrální</w:t>
      </w:r>
      <w:r>
        <w:rPr>
          <w:rFonts w:ascii="Arial Narrow" w:hAnsi="Arial Narrow" w:cs="Arial"/>
          <w:szCs w:val="24"/>
        </w:rPr>
        <w:t>m</w:t>
      </w:r>
      <w:r w:rsidRPr="00D22A4D">
        <w:rPr>
          <w:rFonts w:ascii="Arial Narrow" w:hAnsi="Arial Narrow" w:cs="Arial"/>
          <w:szCs w:val="24"/>
        </w:rPr>
        <w:t xml:space="preserve"> diesel agregátem areálu.</w:t>
      </w:r>
      <w:r>
        <w:rPr>
          <w:rFonts w:ascii="Arial Narrow" w:hAnsi="Arial Narrow" w:cs="Arial"/>
          <w:szCs w:val="24"/>
        </w:rPr>
        <w:t xml:space="preserve"> </w:t>
      </w:r>
      <w:r w:rsidR="002F4B3C">
        <w:rPr>
          <w:rFonts w:ascii="Arial Narrow" w:hAnsi="Arial Narrow" w:cs="Arial"/>
          <w:szCs w:val="24"/>
        </w:rPr>
        <w:t xml:space="preserve">Dle závěru z TER č.5 ze dne 11.3.2015 - </w:t>
      </w:r>
      <w:r w:rsidR="002F4B3C" w:rsidRPr="00D042EC">
        <w:rPr>
          <w:rFonts w:ascii="Arial Narrow" w:hAnsi="Arial Narrow" w:cs="Arial"/>
          <w:szCs w:val="24"/>
        </w:rPr>
        <w:t>Bezpečnostní systém vč. kamer bude navržen tak, aby byl zálohován na dobu min. 15 minut. Osvětlení zakázaného pásma bude zálohováno stávajícím náhradním zdrojem- dieselagregátem.</w:t>
      </w:r>
    </w:p>
    <w:p w:rsidR="00D22A4D" w:rsidRDefault="00D22A4D" w:rsidP="00D22A4D">
      <w:pPr>
        <w:spacing w:before="100" w:beforeAutospacing="1"/>
        <w:rPr>
          <w:rFonts w:ascii="Arial Narrow" w:hAnsi="Arial Narrow" w:cs="Arial"/>
          <w:szCs w:val="24"/>
        </w:rPr>
      </w:pPr>
      <w:r w:rsidRPr="00D22A4D">
        <w:rPr>
          <w:rFonts w:ascii="Arial Narrow" w:hAnsi="Arial Narrow" w:cs="Arial"/>
          <w:szCs w:val="24"/>
        </w:rPr>
        <w:t>Záložní zdroj musí odpovídat ČSN EN 50131-1 edice 2 dle stupně zabezpečení. Každá část zařízení EZS napájená ze základního zdroje, musí při výpadku tohoto zdroje zůstat v časově omezeném provozu z náhradního. zdroje minimálně 30 hod. v pohotovostním stavu, z toho 15 min. ve stavu poplachu je-li výpadek signalizován v místě trvalé obsluhy.</w:t>
      </w:r>
    </w:p>
    <w:p w:rsidR="00D22A4D" w:rsidRDefault="00D22A4D" w:rsidP="00D22A4D">
      <w:pPr>
        <w:spacing w:before="100" w:beforeAutospacing="1"/>
        <w:rPr>
          <w:rFonts w:ascii="Arial Narrow" w:hAnsi="Arial Narrow" w:cs="Arial"/>
          <w:szCs w:val="24"/>
        </w:rPr>
      </w:pPr>
      <w:r>
        <w:rPr>
          <w:rFonts w:ascii="Arial Narrow" w:hAnsi="Arial Narrow" w:cs="Arial"/>
          <w:szCs w:val="24"/>
        </w:rPr>
        <w:t>B</w:t>
      </w:r>
      <w:r w:rsidRPr="00D22A4D">
        <w:rPr>
          <w:rFonts w:ascii="Arial Narrow" w:hAnsi="Arial Narrow" w:cs="Arial"/>
          <w:szCs w:val="24"/>
        </w:rPr>
        <w:t xml:space="preserve">udova </w:t>
      </w:r>
      <w:r>
        <w:rPr>
          <w:rFonts w:ascii="Arial Narrow" w:hAnsi="Arial Narrow" w:cs="Arial"/>
          <w:szCs w:val="24"/>
        </w:rPr>
        <w:t>7</w:t>
      </w:r>
      <w:r w:rsidRPr="00D22A4D">
        <w:rPr>
          <w:rFonts w:ascii="Arial Narrow" w:hAnsi="Arial Narrow" w:cs="Arial"/>
          <w:szCs w:val="24"/>
        </w:rPr>
        <w:t xml:space="preserve"> - Pomocný zdroj napájí prvky PZTS v objektu. Bude zálohován bezúdržbovým akumulátorem 12V/</w:t>
      </w:r>
      <w:r>
        <w:rPr>
          <w:rFonts w:ascii="Arial Narrow" w:hAnsi="Arial Narrow" w:cs="Arial"/>
          <w:szCs w:val="24"/>
        </w:rPr>
        <w:t>3</w:t>
      </w:r>
      <w:r w:rsidRPr="00D22A4D">
        <w:rPr>
          <w:rFonts w:ascii="Arial Narrow" w:hAnsi="Arial Narrow" w:cs="Arial"/>
          <w:szCs w:val="24"/>
        </w:rPr>
        <w:t>8 Ah, umístěným v krytu zdroje.</w:t>
      </w:r>
    </w:p>
    <w:p w:rsidR="00B20054" w:rsidRPr="00D22A4D" w:rsidRDefault="00B20054" w:rsidP="00D22A4D">
      <w:pPr>
        <w:spacing w:before="100" w:beforeAutospacing="1"/>
        <w:rPr>
          <w:rFonts w:ascii="Arial Narrow" w:hAnsi="Arial Narrow" w:cs="Arial"/>
          <w:szCs w:val="24"/>
        </w:rPr>
      </w:pPr>
      <w:r>
        <w:rPr>
          <w:rFonts w:ascii="Arial Narrow" w:hAnsi="Arial Narrow" w:cs="Arial"/>
          <w:szCs w:val="24"/>
        </w:rPr>
        <w:t>RPZ.001</w:t>
      </w:r>
      <w:r w:rsidRPr="00D22A4D">
        <w:rPr>
          <w:rFonts w:ascii="Arial Narrow" w:hAnsi="Arial Narrow" w:cs="Arial"/>
          <w:szCs w:val="24"/>
        </w:rPr>
        <w:t xml:space="preserve"> - Pomocný zdroj napájí prvky PZTS v </w:t>
      </w:r>
      <w:r>
        <w:rPr>
          <w:rFonts w:ascii="Arial Narrow" w:hAnsi="Arial Narrow" w:cs="Arial"/>
          <w:szCs w:val="24"/>
        </w:rPr>
        <w:t>zakázaném pásmu - rozvaděče RK.001 - RK.010</w:t>
      </w:r>
      <w:r w:rsidRPr="00D22A4D">
        <w:rPr>
          <w:rFonts w:ascii="Arial Narrow" w:hAnsi="Arial Narrow" w:cs="Arial"/>
          <w:szCs w:val="24"/>
        </w:rPr>
        <w:t>. Bude zálohován bezúdržbovým akumulátorem 12V/</w:t>
      </w:r>
      <w:r>
        <w:rPr>
          <w:rFonts w:ascii="Arial Narrow" w:hAnsi="Arial Narrow" w:cs="Arial"/>
          <w:szCs w:val="24"/>
        </w:rPr>
        <w:t>1</w:t>
      </w:r>
      <w:r w:rsidRPr="00D22A4D">
        <w:rPr>
          <w:rFonts w:ascii="Arial Narrow" w:hAnsi="Arial Narrow" w:cs="Arial"/>
          <w:szCs w:val="24"/>
        </w:rPr>
        <w:t>8 Ah, umístěným v krytu zdroje.</w:t>
      </w:r>
      <w:r w:rsidRPr="00B20054">
        <w:rPr>
          <w:rFonts w:ascii="Arial Narrow" w:hAnsi="Arial Narrow" w:cs="Arial"/>
          <w:szCs w:val="24"/>
        </w:rPr>
        <w:t xml:space="preserve"> </w:t>
      </w:r>
      <w:r>
        <w:rPr>
          <w:rFonts w:ascii="Arial Narrow" w:hAnsi="Arial Narrow" w:cs="Arial"/>
          <w:szCs w:val="24"/>
        </w:rPr>
        <w:t>Síťová přípojka - viz. část Elektroinstalace.</w:t>
      </w:r>
    </w:p>
    <w:p w:rsidR="00B20054" w:rsidRPr="00D22A4D" w:rsidRDefault="00B20054" w:rsidP="00B20054">
      <w:pPr>
        <w:spacing w:before="100" w:beforeAutospacing="1"/>
        <w:rPr>
          <w:rFonts w:ascii="Arial Narrow" w:hAnsi="Arial Narrow" w:cs="Arial"/>
          <w:szCs w:val="24"/>
        </w:rPr>
      </w:pPr>
      <w:r>
        <w:rPr>
          <w:rFonts w:ascii="Arial Narrow" w:hAnsi="Arial Narrow" w:cs="Arial"/>
          <w:szCs w:val="24"/>
        </w:rPr>
        <w:t>RPZ.002</w:t>
      </w:r>
      <w:r w:rsidRPr="00D22A4D">
        <w:rPr>
          <w:rFonts w:ascii="Arial Narrow" w:hAnsi="Arial Narrow" w:cs="Arial"/>
          <w:szCs w:val="24"/>
        </w:rPr>
        <w:t xml:space="preserve"> - Pomocný zdroj napájí prvky PZTS v </w:t>
      </w:r>
      <w:r>
        <w:rPr>
          <w:rFonts w:ascii="Arial Narrow" w:hAnsi="Arial Narrow" w:cs="Arial"/>
          <w:szCs w:val="24"/>
        </w:rPr>
        <w:t>zakázaném pásmu - rozvaděče RK.011 - RK.020</w:t>
      </w:r>
      <w:r w:rsidRPr="00D22A4D">
        <w:rPr>
          <w:rFonts w:ascii="Arial Narrow" w:hAnsi="Arial Narrow" w:cs="Arial"/>
          <w:szCs w:val="24"/>
        </w:rPr>
        <w:t>. Bude zálohován bezúdržbovým akumulátorem 12V/</w:t>
      </w:r>
      <w:r>
        <w:rPr>
          <w:rFonts w:ascii="Arial Narrow" w:hAnsi="Arial Narrow" w:cs="Arial"/>
          <w:szCs w:val="24"/>
        </w:rPr>
        <w:t>1</w:t>
      </w:r>
      <w:r w:rsidRPr="00D22A4D">
        <w:rPr>
          <w:rFonts w:ascii="Arial Narrow" w:hAnsi="Arial Narrow" w:cs="Arial"/>
          <w:szCs w:val="24"/>
        </w:rPr>
        <w:t>8 Ah, umístěným v krytu zdroje.</w:t>
      </w:r>
      <w:r>
        <w:rPr>
          <w:rFonts w:ascii="Arial Narrow" w:hAnsi="Arial Narrow" w:cs="Arial"/>
          <w:szCs w:val="24"/>
        </w:rPr>
        <w:t xml:space="preserve"> Síťová přípojka - viz. část Elektroinstalace.</w:t>
      </w:r>
    </w:p>
    <w:p w:rsidR="007669C9" w:rsidRDefault="007669C9" w:rsidP="007669C9">
      <w:pPr>
        <w:spacing w:before="120"/>
        <w:outlineLvl w:val="0"/>
        <w:rPr>
          <w:rFonts w:ascii="Arial Narrow" w:hAnsi="Arial Narrow" w:cs="Arial"/>
          <w:b/>
          <w:bCs/>
          <w:szCs w:val="24"/>
        </w:rPr>
      </w:pPr>
      <w:r>
        <w:rPr>
          <w:rFonts w:ascii="Arial Narrow" w:hAnsi="Arial Narrow" w:cs="Arial"/>
          <w:b/>
          <w:bCs/>
          <w:szCs w:val="24"/>
        </w:rPr>
        <w:t>Rozvody</w:t>
      </w:r>
      <w:r w:rsidRPr="00E468A9">
        <w:rPr>
          <w:rFonts w:ascii="Arial Narrow" w:hAnsi="Arial Narrow" w:cs="Arial"/>
          <w:b/>
          <w:bCs/>
          <w:szCs w:val="24"/>
        </w:rPr>
        <w:t>:</w:t>
      </w:r>
    </w:p>
    <w:p w:rsidR="0050360D" w:rsidRDefault="00997132" w:rsidP="0050360D">
      <w:pPr>
        <w:spacing w:before="100" w:beforeAutospacing="1"/>
        <w:rPr>
          <w:rFonts w:ascii="Arial Narrow" w:hAnsi="Arial Narrow" w:cs="Arial"/>
          <w:szCs w:val="24"/>
        </w:rPr>
      </w:pPr>
      <w:r>
        <w:rPr>
          <w:rFonts w:ascii="Arial Narrow" w:hAnsi="Arial Narrow" w:cs="Arial"/>
          <w:szCs w:val="24"/>
        </w:rPr>
        <w:t xml:space="preserve">Páteřní rozvody systému </w:t>
      </w:r>
      <w:r w:rsidR="0050360D">
        <w:rPr>
          <w:rFonts w:ascii="Arial Narrow" w:hAnsi="Arial Narrow" w:cs="Arial"/>
          <w:szCs w:val="24"/>
        </w:rPr>
        <w:t>PZTS</w:t>
      </w:r>
      <w:r>
        <w:rPr>
          <w:rFonts w:ascii="Arial Narrow" w:hAnsi="Arial Narrow" w:cs="Arial"/>
          <w:szCs w:val="24"/>
        </w:rPr>
        <w:t xml:space="preserve"> budou řešeny metalickými kabely 3XNx0,8, které propojí RD B07.x v B.7 111 s jednotlivými rozvaděči </w:t>
      </w:r>
      <w:proofErr w:type="spellStart"/>
      <w:r>
        <w:rPr>
          <w:rFonts w:ascii="Arial Narrow" w:hAnsi="Arial Narrow" w:cs="Arial"/>
          <w:szCs w:val="24"/>
        </w:rPr>
        <w:t>RK.xxx</w:t>
      </w:r>
      <w:proofErr w:type="spellEnd"/>
      <w:r w:rsidR="00E212F8">
        <w:rPr>
          <w:rFonts w:ascii="Arial Narrow" w:hAnsi="Arial Narrow" w:cs="Arial"/>
          <w:szCs w:val="24"/>
        </w:rPr>
        <w:t xml:space="preserve"> a </w:t>
      </w:r>
      <w:proofErr w:type="spellStart"/>
      <w:r w:rsidR="00E212F8">
        <w:rPr>
          <w:rFonts w:ascii="Arial Narrow" w:hAnsi="Arial Narrow" w:cs="Arial"/>
          <w:szCs w:val="24"/>
        </w:rPr>
        <w:t>RPZ.xxx</w:t>
      </w:r>
      <w:proofErr w:type="spellEnd"/>
      <w:r>
        <w:rPr>
          <w:rFonts w:ascii="Arial Narrow" w:hAnsi="Arial Narrow" w:cs="Arial"/>
          <w:szCs w:val="24"/>
        </w:rPr>
        <w:t xml:space="preserve">. </w:t>
      </w:r>
      <w:r w:rsidR="00E212F8">
        <w:rPr>
          <w:rFonts w:ascii="Arial Narrow" w:hAnsi="Arial Narrow" w:cs="Arial"/>
          <w:szCs w:val="24"/>
        </w:rPr>
        <w:t>Kabelem bude vedena komunikační sběrnice RS485 a napájení 12Vss. Pro napájení bude použito 2x4 vodičů pro dosažení průřezu min. 2,8mm.</w:t>
      </w:r>
      <w:r w:rsidR="0050360D">
        <w:rPr>
          <w:rFonts w:ascii="Arial Narrow" w:hAnsi="Arial Narrow" w:cs="Arial"/>
          <w:szCs w:val="24"/>
        </w:rPr>
        <w:t xml:space="preserve"> Kabely budou uloženy v chráničkách</w:t>
      </w:r>
      <w:r w:rsidR="00600B81">
        <w:rPr>
          <w:rFonts w:ascii="Arial Narrow" w:hAnsi="Arial Narrow" w:cs="Arial"/>
          <w:szCs w:val="24"/>
        </w:rPr>
        <w:t>.</w:t>
      </w:r>
      <w:r w:rsidR="00600B81" w:rsidRPr="00600B81">
        <w:rPr>
          <w:rFonts w:ascii="Arial Narrow" w:hAnsi="Arial Narrow" w:cs="Arial"/>
          <w:szCs w:val="24"/>
        </w:rPr>
        <w:t xml:space="preserve"> </w:t>
      </w:r>
      <w:r w:rsidR="00600B81">
        <w:rPr>
          <w:rFonts w:ascii="Arial Narrow" w:hAnsi="Arial Narrow" w:cs="Arial"/>
          <w:szCs w:val="24"/>
        </w:rPr>
        <w:t>Nadzemní část chrániček a trubek bude opatřena UV odolným návlekem</w:t>
      </w:r>
      <w:r w:rsidR="0050360D">
        <w:rPr>
          <w:rFonts w:ascii="Arial Narrow" w:hAnsi="Arial Narrow" w:cs="Arial"/>
          <w:szCs w:val="24"/>
        </w:rPr>
        <w:t>.</w:t>
      </w:r>
      <w:r w:rsidR="0050360D" w:rsidRPr="0050360D">
        <w:rPr>
          <w:rFonts w:ascii="Arial Narrow" w:hAnsi="Arial Narrow" w:cs="Arial"/>
          <w:szCs w:val="24"/>
        </w:rPr>
        <w:t xml:space="preserve"> </w:t>
      </w:r>
    </w:p>
    <w:p w:rsidR="0050360D" w:rsidRPr="004C0B2B" w:rsidRDefault="0050360D" w:rsidP="0050360D">
      <w:pPr>
        <w:spacing w:before="100" w:beforeAutospacing="1"/>
        <w:rPr>
          <w:rFonts w:ascii="Arial Narrow" w:hAnsi="Arial Narrow" w:cs="Arial"/>
          <w:szCs w:val="24"/>
        </w:rPr>
      </w:pPr>
      <w:r>
        <w:rPr>
          <w:rFonts w:ascii="Arial Narrow" w:hAnsi="Arial Narrow" w:cs="Arial"/>
          <w:szCs w:val="24"/>
        </w:rPr>
        <w:t xml:space="preserve">Trasa mezi </w:t>
      </w:r>
      <w:proofErr w:type="spellStart"/>
      <w:r>
        <w:rPr>
          <w:rFonts w:ascii="Arial Narrow" w:hAnsi="Arial Narrow" w:cs="Arial"/>
          <w:szCs w:val="24"/>
        </w:rPr>
        <w:t>RR.xxx</w:t>
      </w:r>
      <w:proofErr w:type="spellEnd"/>
      <w:r>
        <w:rPr>
          <w:rFonts w:ascii="Arial Narrow" w:hAnsi="Arial Narrow" w:cs="Arial"/>
          <w:szCs w:val="24"/>
        </w:rPr>
        <w:t xml:space="preserve"> a </w:t>
      </w:r>
      <w:proofErr w:type="spellStart"/>
      <w:r>
        <w:rPr>
          <w:rFonts w:ascii="Arial Narrow" w:hAnsi="Arial Narrow" w:cs="Arial"/>
          <w:szCs w:val="24"/>
        </w:rPr>
        <w:t>RK.xxx</w:t>
      </w:r>
      <w:proofErr w:type="spellEnd"/>
      <w:r>
        <w:rPr>
          <w:rFonts w:ascii="Arial Narrow" w:hAnsi="Arial Narrow" w:cs="Arial"/>
          <w:szCs w:val="24"/>
        </w:rPr>
        <w:t xml:space="preserve"> po sloupku oplocení bude řešena kovovou instalační trubkou DN40, přichycenou na sloupek oplocení. </w:t>
      </w:r>
    </w:p>
    <w:p w:rsidR="00E212F8" w:rsidRDefault="00E212F8" w:rsidP="00997132">
      <w:pPr>
        <w:spacing w:before="100" w:beforeAutospacing="1"/>
        <w:rPr>
          <w:rFonts w:ascii="Arial Narrow" w:hAnsi="Arial Narrow" w:cs="Arial"/>
          <w:szCs w:val="24"/>
        </w:rPr>
      </w:pPr>
      <w:r>
        <w:rPr>
          <w:rFonts w:ascii="Arial Narrow" w:hAnsi="Arial Narrow" w:cs="Arial"/>
          <w:szCs w:val="24"/>
        </w:rPr>
        <w:t xml:space="preserve">Rozvody mezi </w:t>
      </w:r>
      <w:proofErr w:type="spellStart"/>
      <w:r>
        <w:rPr>
          <w:rFonts w:ascii="Arial Narrow" w:hAnsi="Arial Narrow" w:cs="Arial"/>
          <w:szCs w:val="24"/>
        </w:rPr>
        <w:t>RK.xxx</w:t>
      </w:r>
      <w:proofErr w:type="spellEnd"/>
      <w:r>
        <w:rPr>
          <w:rFonts w:ascii="Arial Narrow" w:hAnsi="Arial Narrow" w:cs="Arial"/>
          <w:szCs w:val="24"/>
        </w:rPr>
        <w:t xml:space="preserve"> a jednotlivými detektory budou řešeny kabely </w:t>
      </w:r>
      <w:r w:rsidR="0050360D">
        <w:rPr>
          <w:rFonts w:ascii="Arial Narrow" w:hAnsi="Arial Narrow" w:cs="Arial"/>
          <w:szCs w:val="24"/>
        </w:rPr>
        <w:t>U</w:t>
      </w:r>
      <w:r>
        <w:rPr>
          <w:rFonts w:ascii="Arial Narrow" w:hAnsi="Arial Narrow" w:cs="Arial"/>
          <w:szCs w:val="24"/>
        </w:rPr>
        <w:t>TP Cat.5E PE, pro vnější instalace.</w:t>
      </w:r>
      <w:r w:rsidR="0050360D" w:rsidRPr="0050360D">
        <w:rPr>
          <w:rFonts w:ascii="Arial Narrow" w:hAnsi="Arial Narrow" w:cs="Arial"/>
          <w:szCs w:val="24"/>
        </w:rPr>
        <w:t xml:space="preserve"> </w:t>
      </w:r>
      <w:r w:rsidR="0050360D">
        <w:rPr>
          <w:rFonts w:ascii="Arial Narrow" w:hAnsi="Arial Narrow" w:cs="Arial"/>
          <w:szCs w:val="24"/>
        </w:rPr>
        <w:t xml:space="preserve">Trasa mezi </w:t>
      </w:r>
      <w:proofErr w:type="spellStart"/>
      <w:r w:rsidR="0050360D">
        <w:rPr>
          <w:rFonts w:ascii="Arial Narrow" w:hAnsi="Arial Narrow" w:cs="Arial"/>
          <w:szCs w:val="24"/>
        </w:rPr>
        <w:t>RK.xxx</w:t>
      </w:r>
      <w:proofErr w:type="spellEnd"/>
      <w:r w:rsidR="0050360D">
        <w:rPr>
          <w:rFonts w:ascii="Arial Narrow" w:hAnsi="Arial Narrow" w:cs="Arial"/>
          <w:szCs w:val="24"/>
        </w:rPr>
        <w:t xml:space="preserve"> a samotným detektorem bude volně, v PVC trubce odolné UV záření.</w:t>
      </w:r>
    </w:p>
    <w:p w:rsidR="0050360D" w:rsidRDefault="00E212F8" w:rsidP="0050360D">
      <w:pPr>
        <w:spacing w:before="100" w:beforeAutospacing="1"/>
        <w:rPr>
          <w:rFonts w:ascii="Arial Narrow" w:hAnsi="Arial Narrow" w:cs="Arial"/>
          <w:szCs w:val="24"/>
        </w:rPr>
      </w:pPr>
      <w:r>
        <w:rPr>
          <w:rFonts w:ascii="Arial Narrow" w:hAnsi="Arial Narrow" w:cs="Arial"/>
          <w:szCs w:val="24"/>
        </w:rPr>
        <w:t xml:space="preserve">MW bariéry budou připojeny na vlastní rozvaděč </w:t>
      </w:r>
      <w:proofErr w:type="spellStart"/>
      <w:r>
        <w:rPr>
          <w:rFonts w:ascii="Arial Narrow" w:hAnsi="Arial Narrow" w:cs="Arial"/>
          <w:szCs w:val="24"/>
        </w:rPr>
        <w:t>RMW.xxx</w:t>
      </w:r>
      <w:proofErr w:type="spellEnd"/>
      <w:r>
        <w:rPr>
          <w:rFonts w:ascii="Arial Narrow" w:hAnsi="Arial Narrow" w:cs="Arial"/>
          <w:szCs w:val="24"/>
        </w:rPr>
        <w:t xml:space="preserve">, který bude umístěn na sloupku pod MW bariérou. Součástí rozvaděče je zálohovaný 12V zdroj MW bariér. V tomto rozvaděči budou ukončeny zemní chráničky. </w:t>
      </w:r>
      <w:r w:rsidR="0050360D">
        <w:rPr>
          <w:rFonts w:ascii="Arial Narrow" w:hAnsi="Arial Narrow" w:cs="Arial"/>
          <w:szCs w:val="24"/>
        </w:rPr>
        <w:t xml:space="preserve">Trasa mezi </w:t>
      </w:r>
      <w:proofErr w:type="spellStart"/>
      <w:r w:rsidR="0050360D">
        <w:rPr>
          <w:rFonts w:ascii="Arial Narrow" w:hAnsi="Arial Narrow" w:cs="Arial"/>
          <w:szCs w:val="24"/>
        </w:rPr>
        <w:t>RMW.xxx</w:t>
      </w:r>
      <w:proofErr w:type="spellEnd"/>
      <w:r w:rsidR="0050360D">
        <w:rPr>
          <w:rFonts w:ascii="Arial Narrow" w:hAnsi="Arial Narrow" w:cs="Arial"/>
          <w:szCs w:val="24"/>
        </w:rPr>
        <w:t xml:space="preserve"> a samotným detektorem bude volně, v PVC trubce odolné UV záření.</w:t>
      </w:r>
    </w:p>
    <w:p w:rsidR="0050360D" w:rsidRPr="004C0B2B" w:rsidRDefault="0050360D" w:rsidP="0050360D">
      <w:pPr>
        <w:spacing w:before="100" w:beforeAutospacing="1"/>
        <w:rPr>
          <w:rFonts w:ascii="Arial Narrow" w:hAnsi="Arial Narrow" w:cs="Arial"/>
          <w:szCs w:val="24"/>
        </w:rPr>
      </w:pPr>
      <w:r w:rsidRPr="004C0B2B">
        <w:rPr>
          <w:rFonts w:ascii="Arial Narrow" w:hAnsi="Arial Narrow" w:cs="Arial"/>
          <w:szCs w:val="24"/>
        </w:rPr>
        <w:t>Před zahájením výkopových prací bude v dotčených lokalitách provedeno vytýčení stávajících sítí.</w:t>
      </w:r>
    </w:p>
    <w:p w:rsidR="0050360D" w:rsidRPr="008B003E" w:rsidRDefault="0050360D" w:rsidP="0050360D">
      <w:pPr>
        <w:pStyle w:val="Zkladntext2"/>
        <w:tabs>
          <w:tab w:val="left" w:pos="-720"/>
        </w:tabs>
        <w:jc w:val="left"/>
        <w:rPr>
          <w:sz w:val="22"/>
          <w:szCs w:val="22"/>
        </w:rPr>
      </w:pPr>
    </w:p>
    <w:p w:rsidR="0050360D" w:rsidRDefault="0050360D" w:rsidP="0050360D">
      <w:r>
        <w:rPr>
          <w:b/>
          <w:bCs/>
          <w:i/>
        </w:rPr>
        <w:lastRenderedPageBreak/>
        <w:t>Pozn.:</w:t>
      </w:r>
      <w:r>
        <w:rPr>
          <w:i/>
        </w:rPr>
        <w:t xml:space="preserve"> Je nutné dodržet vzdálenost pro přiblížení slaboproudých a silnoproudých rozvodů při souběhu, křížení vedení je povoleno (viz. ČSN EN 50 174-2).</w:t>
      </w:r>
    </w:p>
    <w:p w:rsidR="0050360D" w:rsidRDefault="0050360D" w:rsidP="0050360D">
      <w:pPr>
        <w:spacing w:before="100" w:beforeAutospacing="1"/>
        <w:rPr>
          <w:rFonts w:ascii="Arial Narrow" w:hAnsi="Arial Narrow" w:cs="Arial"/>
          <w:szCs w:val="24"/>
        </w:rPr>
      </w:pPr>
    </w:p>
    <w:p w:rsidR="0058047A" w:rsidRPr="00301C96" w:rsidRDefault="0058047A" w:rsidP="0058047A">
      <w:pPr>
        <w:spacing w:before="120"/>
        <w:outlineLvl w:val="0"/>
        <w:rPr>
          <w:rFonts w:ascii="Arial Narrow" w:hAnsi="Arial Narrow"/>
          <w:b/>
          <w:bCs/>
          <w:u w:val="single"/>
        </w:rPr>
      </w:pPr>
      <w:r w:rsidRPr="00301C96">
        <w:rPr>
          <w:rFonts w:ascii="Arial Narrow" w:hAnsi="Arial Narrow"/>
          <w:b/>
          <w:bCs/>
          <w:u w:val="single"/>
        </w:rPr>
        <w:t>Perimetrický detekční systém (PDS)</w:t>
      </w:r>
    </w:p>
    <w:p w:rsidR="00301C96" w:rsidRDefault="00301C96" w:rsidP="00301C96">
      <w:pPr>
        <w:spacing w:before="100" w:beforeAutospacing="1"/>
        <w:rPr>
          <w:rFonts w:ascii="Arial Narrow" w:hAnsi="Arial Narrow" w:cs="Arial"/>
          <w:szCs w:val="24"/>
        </w:rPr>
      </w:pPr>
      <w:r w:rsidRPr="00E468A9">
        <w:rPr>
          <w:rFonts w:ascii="Arial Narrow" w:hAnsi="Arial Narrow" w:cs="Arial"/>
          <w:b/>
          <w:bCs/>
          <w:szCs w:val="24"/>
        </w:rPr>
        <w:t>Napájení:</w:t>
      </w:r>
    </w:p>
    <w:p w:rsidR="00301C96" w:rsidRDefault="00301C96" w:rsidP="00301C96">
      <w:pPr>
        <w:spacing w:before="100" w:beforeAutospacing="1"/>
        <w:rPr>
          <w:rFonts w:ascii="Arial Narrow" w:hAnsi="Arial Narrow" w:cs="Arial"/>
          <w:szCs w:val="24"/>
        </w:rPr>
      </w:pPr>
      <w:r>
        <w:rPr>
          <w:rFonts w:ascii="Arial Narrow" w:hAnsi="Arial Narrow" w:cs="Arial"/>
          <w:szCs w:val="24"/>
        </w:rPr>
        <w:t>Pro systém PDS provedena nová síťová přípojka - viz. část Elektroinstalace.</w:t>
      </w:r>
      <w:r w:rsidR="00D22A4D" w:rsidRPr="00D22A4D">
        <w:rPr>
          <w:rFonts w:ascii="Arial Narrow" w:hAnsi="Arial Narrow" w:cs="Arial"/>
          <w:szCs w:val="24"/>
        </w:rPr>
        <w:t xml:space="preserve"> Předpokládaný příkon - cca  </w:t>
      </w:r>
      <w:r w:rsidR="00D22A4D">
        <w:rPr>
          <w:rFonts w:ascii="Arial Narrow" w:hAnsi="Arial Narrow" w:cs="Arial"/>
          <w:szCs w:val="24"/>
        </w:rPr>
        <w:t>12</w:t>
      </w:r>
      <w:r w:rsidR="00D22A4D" w:rsidRPr="00D22A4D">
        <w:rPr>
          <w:rFonts w:ascii="Arial Narrow" w:hAnsi="Arial Narrow" w:cs="Arial"/>
          <w:szCs w:val="24"/>
        </w:rPr>
        <w:t>0W.</w:t>
      </w:r>
    </w:p>
    <w:p w:rsidR="002F4B3C" w:rsidRDefault="002F4B3C" w:rsidP="002F4B3C">
      <w:pPr>
        <w:spacing w:before="100" w:beforeAutospacing="1"/>
        <w:rPr>
          <w:rFonts w:ascii="Arial Narrow" w:hAnsi="Arial Narrow" w:cs="Arial"/>
          <w:szCs w:val="24"/>
        </w:rPr>
      </w:pPr>
      <w:r w:rsidRPr="00D22A4D">
        <w:rPr>
          <w:rFonts w:ascii="Arial Narrow" w:hAnsi="Arial Narrow" w:cs="Arial"/>
          <w:szCs w:val="24"/>
        </w:rPr>
        <w:t xml:space="preserve">Systém </w:t>
      </w:r>
      <w:r>
        <w:rPr>
          <w:rFonts w:ascii="Arial Narrow" w:hAnsi="Arial Narrow" w:cs="Arial"/>
          <w:szCs w:val="24"/>
        </w:rPr>
        <w:t>PDS</w:t>
      </w:r>
      <w:r w:rsidRPr="00D22A4D">
        <w:rPr>
          <w:rFonts w:ascii="Arial Narrow" w:hAnsi="Arial Narrow" w:cs="Arial"/>
          <w:szCs w:val="24"/>
        </w:rPr>
        <w:t xml:space="preserve"> </w:t>
      </w:r>
      <w:r>
        <w:rPr>
          <w:rFonts w:ascii="Arial Narrow" w:hAnsi="Arial Narrow" w:cs="Arial"/>
          <w:szCs w:val="24"/>
        </w:rPr>
        <w:t>bude</w:t>
      </w:r>
      <w:r w:rsidRPr="00D22A4D">
        <w:rPr>
          <w:rFonts w:ascii="Arial Narrow" w:hAnsi="Arial Narrow" w:cs="Arial"/>
          <w:szCs w:val="24"/>
        </w:rPr>
        <w:t xml:space="preserve"> zálohován centrální</w:t>
      </w:r>
      <w:r>
        <w:rPr>
          <w:rFonts w:ascii="Arial Narrow" w:hAnsi="Arial Narrow" w:cs="Arial"/>
          <w:szCs w:val="24"/>
        </w:rPr>
        <w:t>m</w:t>
      </w:r>
      <w:r w:rsidRPr="00D22A4D">
        <w:rPr>
          <w:rFonts w:ascii="Arial Narrow" w:hAnsi="Arial Narrow" w:cs="Arial"/>
          <w:szCs w:val="24"/>
        </w:rPr>
        <w:t xml:space="preserve"> diesel agregátem areálu.</w:t>
      </w:r>
      <w:r>
        <w:rPr>
          <w:rFonts w:ascii="Arial Narrow" w:hAnsi="Arial Narrow" w:cs="Arial"/>
          <w:szCs w:val="24"/>
        </w:rPr>
        <w:t xml:space="preserve"> Dle závěru z TER č.5 ze dne 11.3.2015 - </w:t>
      </w:r>
      <w:r w:rsidRPr="00D042EC">
        <w:rPr>
          <w:rFonts w:ascii="Arial Narrow" w:hAnsi="Arial Narrow" w:cs="Arial"/>
          <w:szCs w:val="24"/>
        </w:rPr>
        <w:t>Bezpečnostní systém vč. kamer bude navržen tak, aby byl zálohován na dobu min. 15 minut. Osvětlení zakázaného pásma bude zálohováno stávajícím náhradním zdrojem</w:t>
      </w:r>
      <w:r w:rsidR="003E7A6E">
        <w:rPr>
          <w:rFonts w:ascii="Arial Narrow" w:hAnsi="Arial Narrow" w:cs="Arial"/>
          <w:szCs w:val="24"/>
        </w:rPr>
        <w:t xml:space="preserve"> </w:t>
      </w:r>
      <w:r w:rsidRPr="00D042EC">
        <w:rPr>
          <w:rFonts w:ascii="Arial Narrow" w:hAnsi="Arial Narrow" w:cs="Arial"/>
          <w:szCs w:val="24"/>
        </w:rPr>
        <w:t>- dieselagregátem.</w:t>
      </w:r>
    </w:p>
    <w:p w:rsidR="002F4B3C" w:rsidRDefault="002F4B3C" w:rsidP="002F4B3C">
      <w:pPr>
        <w:spacing w:before="100" w:beforeAutospacing="1"/>
        <w:rPr>
          <w:rFonts w:ascii="Arial Narrow" w:hAnsi="Arial Narrow" w:cs="Arial"/>
          <w:szCs w:val="24"/>
        </w:rPr>
      </w:pPr>
      <w:r w:rsidRPr="00D22A4D">
        <w:rPr>
          <w:rFonts w:ascii="Arial Narrow" w:hAnsi="Arial Narrow" w:cs="Arial"/>
          <w:szCs w:val="24"/>
        </w:rPr>
        <w:t xml:space="preserve">Záložní zdroj musí odpovídat ČSN EN 50131-1 edice 2 dle stupně zabezpečení. Každá část zařízení </w:t>
      </w:r>
      <w:r>
        <w:rPr>
          <w:rFonts w:ascii="Arial Narrow" w:hAnsi="Arial Narrow" w:cs="Arial"/>
          <w:szCs w:val="24"/>
        </w:rPr>
        <w:t>PD</w:t>
      </w:r>
      <w:r w:rsidRPr="00D22A4D">
        <w:rPr>
          <w:rFonts w:ascii="Arial Narrow" w:hAnsi="Arial Narrow" w:cs="Arial"/>
          <w:szCs w:val="24"/>
        </w:rPr>
        <w:t>S napájená ze základního zdroje, musí při výpadku tohoto zdroje zůstat v časově omezeném provozu z náhradního. zdroje minimálně 30 hod. v pohotovostním stavu, z toho 15 min. ve stavu poplachu je-li výpadek signalizován v místě trvalé obsluhy.</w:t>
      </w:r>
    </w:p>
    <w:p w:rsidR="00F644FA" w:rsidRPr="00F644FA" w:rsidRDefault="00F644FA" w:rsidP="00F644FA">
      <w:pPr>
        <w:spacing w:before="100" w:beforeAutospacing="1"/>
        <w:rPr>
          <w:rFonts w:ascii="Arial Narrow" w:hAnsi="Arial Narrow" w:cs="Arial"/>
          <w:szCs w:val="24"/>
        </w:rPr>
      </w:pPr>
      <w:r w:rsidRPr="00F644FA">
        <w:rPr>
          <w:rFonts w:ascii="Arial Narrow" w:hAnsi="Arial Narrow" w:cs="Arial"/>
          <w:szCs w:val="24"/>
        </w:rPr>
        <w:t>Pomocný zdroj napájí prvky PDS</w:t>
      </w:r>
      <w:r>
        <w:rPr>
          <w:rFonts w:ascii="Arial Narrow" w:hAnsi="Arial Narrow" w:cs="Arial"/>
          <w:szCs w:val="24"/>
        </w:rPr>
        <w:t xml:space="preserve"> 1 mezi rozvaděči RK.001 a RK.010</w:t>
      </w:r>
      <w:r w:rsidRPr="00F644FA">
        <w:rPr>
          <w:rFonts w:ascii="Arial Narrow" w:hAnsi="Arial Narrow" w:cs="Arial"/>
          <w:szCs w:val="24"/>
        </w:rPr>
        <w:t>. Bude zálohován bezúdržbovým akumulátorem 12V/38 Ah, umístěným v krytu zdroje.</w:t>
      </w:r>
    </w:p>
    <w:p w:rsidR="00F644FA" w:rsidRPr="00F644FA" w:rsidRDefault="00F644FA" w:rsidP="00F644FA">
      <w:pPr>
        <w:spacing w:before="100" w:beforeAutospacing="1"/>
        <w:rPr>
          <w:rFonts w:ascii="Arial Narrow" w:hAnsi="Arial Narrow" w:cs="Arial"/>
          <w:szCs w:val="24"/>
        </w:rPr>
      </w:pPr>
      <w:r w:rsidRPr="00F644FA">
        <w:rPr>
          <w:rFonts w:ascii="Arial Narrow" w:hAnsi="Arial Narrow" w:cs="Arial"/>
          <w:szCs w:val="24"/>
        </w:rPr>
        <w:t>Pomocný zdroj napájí prvky PDS</w:t>
      </w:r>
      <w:r>
        <w:rPr>
          <w:rFonts w:ascii="Arial Narrow" w:hAnsi="Arial Narrow" w:cs="Arial"/>
          <w:szCs w:val="24"/>
        </w:rPr>
        <w:t xml:space="preserve"> 2 mezi rozvaděči RK.010 a RK.020</w:t>
      </w:r>
      <w:r w:rsidRPr="00F644FA">
        <w:rPr>
          <w:rFonts w:ascii="Arial Narrow" w:hAnsi="Arial Narrow" w:cs="Arial"/>
          <w:szCs w:val="24"/>
        </w:rPr>
        <w:t>. Bude zálohován bezúdržbovým akumulátorem 12V/38 Ah, umístěným v krytu zdroje.</w:t>
      </w:r>
    </w:p>
    <w:p w:rsidR="007669C9" w:rsidRDefault="007669C9" w:rsidP="007669C9">
      <w:pPr>
        <w:spacing w:before="120"/>
        <w:outlineLvl w:val="0"/>
        <w:rPr>
          <w:rFonts w:ascii="Arial Narrow" w:hAnsi="Arial Narrow" w:cs="Arial"/>
          <w:b/>
          <w:bCs/>
          <w:szCs w:val="24"/>
        </w:rPr>
      </w:pPr>
      <w:r>
        <w:rPr>
          <w:rFonts w:ascii="Arial Narrow" w:hAnsi="Arial Narrow" w:cs="Arial"/>
          <w:b/>
          <w:bCs/>
          <w:szCs w:val="24"/>
        </w:rPr>
        <w:t>Rozvody</w:t>
      </w:r>
      <w:r w:rsidRPr="00E468A9">
        <w:rPr>
          <w:rFonts w:ascii="Arial Narrow" w:hAnsi="Arial Narrow" w:cs="Arial"/>
          <w:b/>
          <w:bCs/>
          <w:szCs w:val="24"/>
        </w:rPr>
        <w:t>:</w:t>
      </w:r>
    </w:p>
    <w:p w:rsidR="0050360D" w:rsidRDefault="0050360D" w:rsidP="0050360D">
      <w:pPr>
        <w:spacing w:before="100" w:beforeAutospacing="1"/>
        <w:rPr>
          <w:rFonts w:ascii="Arial Narrow" w:hAnsi="Arial Narrow" w:cs="Arial"/>
          <w:szCs w:val="24"/>
        </w:rPr>
      </w:pPr>
      <w:r>
        <w:rPr>
          <w:rFonts w:ascii="Arial Narrow" w:hAnsi="Arial Narrow" w:cs="Arial"/>
          <w:szCs w:val="24"/>
        </w:rPr>
        <w:t xml:space="preserve">Rozvody systému PDS budou řešeny datovými metalickými kabely UTP Cat.5E PE, které propojí RD B07.x v B.7 111 s rozvaděčem PES. Samostatným kabelem bude vedena komunikační sběrnice RS485 a samostatným kabelem komunikační trasa TCP/IP. Kabely budou uloženy v </w:t>
      </w:r>
      <w:r w:rsidR="003E7A6E">
        <w:rPr>
          <w:rFonts w:ascii="Arial Narrow" w:hAnsi="Arial Narrow" w:cs="Arial"/>
          <w:szCs w:val="24"/>
        </w:rPr>
        <w:t xml:space="preserve">zemních </w:t>
      </w:r>
      <w:r>
        <w:rPr>
          <w:rFonts w:ascii="Arial Narrow" w:hAnsi="Arial Narrow" w:cs="Arial"/>
          <w:szCs w:val="24"/>
        </w:rPr>
        <w:t>chráničkách.</w:t>
      </w:r>
      <w:r w:rsidRPr="0050360D">
        <w:rPr>
          <w:rFonts w:ascii="Arial Narrow" w:hAnsi="Arial Narrow" w:cs="Arial"/>
          <w:szCs w:val="24"/>
        </w:rPr>
        <w:t xml:space="preserve"> </w:t>
      </w:r>
    </w:p>
    <w:p w:rsidR="0058047A" w:rsidRDefault="0050360D" w:rsidP="0058047A">
      <w:pPr>
        <w:spacing w:before="100" w:beforeAutospacing="1"/>
        <w:rPr>
          <w:rFonts w:ascii="Arial Narrow" w:hAnsi="Arial Narrow"/>
          <w:szCs w:val="22"/>
        </w:rPr>
      </w:pPr>
      <w:r>
        <w:rPr>
          <w:rFonts w:ascii="Arial Narrow" w:hAnsi="Arial Narrow"/>
          <w:szCs w:val="22"/>
        </w:rPr>
        <w:t>Rozvody mezi jednotlivými detektory na oplocení budou upevněny vázacími páskami (vazba cca 10x mezi senzory po 30cm).</w:t>
      </w:r>
    </w:p>
    <w:p w:rsidR="0050360D" w:rsidRPr="004C0B2B" w:rsidRDefault="0050360D" w:rsidP="0050360D">
      <w:pPr>
        <w:spacing w:before="100" w:beforeAutospacing="1"/>
        <w:rPr>
          <w:rFonts w:ascii="Arial Narrow" w:hAnsi="Arial Narrow" w:cs="Arial"/>
          <w:szCs w:val="24"/>
        </w:rPr>
      </w:pPr>
      <w:r w:rsidRPr="004C0B2B">
        <w:rPr>
          <w:rFonts w:ascii="Arial Narrow" w:hAnsi="Arial Narrow" w:cs="Arial"/>
          <w:szCs w:val="24"/>
        </w:rPr>
        <w:t>Před zahájením výkopových prací bude v dotčených lokalitách provedeno vytýčení stávajících sítí.</w:t>
      </w:r>
      <w:r w:rsidR="0033594D">
        <w:rPr>
          <w:rFonts w:ascii="Arial Narrow" w:hAnsi="Arial Narrow" w:cs="Arial"/>
          <w:szCs w:val="24"/>
        </w:rPr>
        <w:t xml:space="preserve"> </w:t>
      </w:r>
    </w:p>
    <w:p w:rsidR="0050360D" w:rsidRPr="008B003E" w:rsidRDefault="0050360D" w:rsidP="0050360D">
      <w:pPr>
        <w:pStyle w:val="Zkladntext2"/>
        <w:tabs>
          <w:tab w:val="left" w:pos="-720"/>
        </w:tabs>
        <w:jc w:val="left"/>
        <w:rPr>
          <w:sz w:val="22"/>
          <w:szCs w:val="22"/>
        </w:rPr>
      </w:pPr>
    </w:p>
    <w:p w:rsidR="0050360D" w:rsidRDefault="0050360D" w:rsidP="0050360D">
      <w:pPr>
        <w:rPr>
          <w:i/>
        </w:rPr>
      </w:pPr>
      <w:r>
        <w:rPr>
          <w:b/>
          <w:bCs/>
          <w:i/>
        </w:rPr>
        <w:t>Pozn.:</w:t>
      </w:r>
      <w:r>
        <w:rPr>
          <w:i/>
        </w:rPr>
        <w:t xml:space="preserve"> Je nutné dodržet vzdálenost pro přiblížení slaboproudých a silnoproudých rozvodů při souběhu, křížení vedení je povoleno (viz. ČSN EN 50 174-2).</w:t>
      </w:r>
    </w:p>
    <w:p w:rsidR="00600B81" w:rsidRDefault="00600B81" w:rsidP="0050360D"/>
    <w:p w:rsidR="0050360D" w:rsidRPr="00600B81" w:rsidRDefault="00600B81" w:rsidP="00600B81">
      <w:pPr>
        <w:spacing w:before="120"/>
        <w:outlineLvl w:val="0"/>
        <w:rPr>
          <w:rFonts w:ascii="Arial Narrow" w:hAnsi="Arial Narrow"/>
          <w:b/>
          <w:bCs/>
          <w:u w:val="single"/>
        </w:rPr>
      </w:pPr>
      <w:bookmarkStart w:id="2" w:name="_Toc162777618"/>
      <w:r w:rsidRPr="00600B81">
        <w:rPr>
          <w:rFonts w:ascii="Arial Narrow" w:hAnsi="Arial Narrow"/>
          <w:b/>
          <w:bCs/>
          <w:u w:val="single"/>
        </w:rPr>
        <w:t>Pokyny pro montážní pracovníky</w:t>
      </w:r>
      <w:bookmarkEnd w:id="2"/>
    </w:p>
    <w:p w:rsidR="00600B81" w:rsidRPr="00600B81" w:rsidRDefault="00600B81" w:rsidP="00A701AB">
      <w:pPr>
        <w:pStyle w:val="Odstavecseseznamem"/>
        <w:numPr>
          <w:ilvl w:val="0"/>
          <w:numId w:val="12"/>
        </w:numPr>
        <w:spacing w:before="100" w:beforeAutospacing="1"/>
        <w:rPr>
          <w:rFonts w:ascii="Arial Narrow" w:hAnsi="Arial Narrow" w:cs="Arial"/>
          <w:szCs w:val="24"/>
        </w:rPr>
      </w:pPr>
      <w:r w:rsidRPr="00600B81">
        <w:rPr>
          <w:rFonts w:ascii="Arial Narrow" w:hAnsi="Arial Narrow" w:cs="Arial"/>
          <w:szCs w:val="24"/>
        </w:rPr>
        <w:t>Tento projekt  je bezpodmínečně nutno dodržet.</w:t>
      </w:r>
    </w:p>
    <w:p w:rsidR="00600B81" w:rsidRPr="00600B81" w:rsidRDefault="00600B81" w:rsidP="00A701AB">
      <w:pPr>
        <w:pStyle w:val="Odstavecseseznamem"/>
        <w:numPr>
          <w:ilvl w:val="0"/>
          <w:numId w:val="12"/>
        </w:numPr>
        <w:spacing w:before="100" w:beforeAutospacing="1"/>
        <w:rPr>
          <w:rFonts w:ascii="Arial Narrow" w:hAnsi="Arial Narrow" w:cs="Arial"/>
          <w:szCs w:val="24"/>
        </w:rPr>
      </w:pPr>
      <w:r w:rsidRPr="00600B81">
        <w:rPr>
          <w:rFonts w:ascii="Arial Narrow" w:hAnsi="Arial Narrow" w:cs="Arial"/>
          <w:szCs w:val="24"/>
        </w:rPr>
        <w:t>Instalaci zařízení a vedení je nutno provést podle tohoto projektu.</w:t>
      </w:r>
    </w:p>
    <w:p w:rsidR="00600B81" w:rsidRPr="00600B81" w:rsidRDefault="00600B81" w:rsidP="00A701AB">
      <w:pPr>
        <w:pStyle w:val="Odstavecseseznamem"/>
        <w:numPr>
          <w:ilvl w:val="0"/>
          <w:numId w:val="12"/>
        </w:numPr>
        <w:spacing w:before="100" w:beforeAutospacing="1"/>
        <w:rPr>
          <w:rFonts w:ascii="Arial Narrow" w:hAnsi="Arial Narrow" w:cs="Arial"/>
          <w:szCs w:val="24"/>
        </w:rPr>
      </w:pPr>
      <w:r w:rsidRPr="00600B81">
        <w:rPr>
          <w:rFonts w:ascii="Arial Narrow" w:hAnsi="Arial Narrow" w:cs="Arial"/>
          <w:szCs w:val="24"/>
        </w:rPr>
        <w:t>Instalaci zařízení a vedení je nutno provést podle norem ČSN P CEN/TS 54-14, ČSN 33 2000-4-41 edice 2, ČSN 34 2300 a předpisů na ně navazujících.</w:t>
      </w:r>
    </w:p>
    <w:p w:rsidR="00600B81" w:rsidRPr="00600B81" w:rsidRDefault="00600B81" w:rsidP="00A701AB">
      <w:pPr>
        <w:pStyle w:val="Odstavecseseznamem"/>
        <w:numPr>
          <w:ilvl w:val="0"/>
          <w:numId w:val="12"/>
        </w:numPr>
        <w:spacing w:before="100" w:beforeAutospacing="1"/>
        <w:rPr>
          <w:rFonts w:ascii="Arial Narrow" w:hAnsi="Arial Narrow" w:cs="Arial"/>
          <w:szCs w:val="24"/>
        </w:rPr>
      </w:pPr>
      <w:r w:rsidRPr="00600B81">
        <w:rPr>
          <w:rFonts w:ascii="Arial Narrow" w:hAnsi="Arial Narrow" w:cs="Arial"/>
          <w:szCs w:val="24"/>
        </w:rPr>
        <w:t>Veškeré změny vzniklé během montáže oproti projektové dokumentaci musí být konzultovány s projektantem, a řádně zaznamenány montážními pracovníky do pracovního paré P.D.</w:t>
      </w:r>
    </w:p>
    <w:p w:rsidR="00600B81" w:rsidRPr="00600B81" w:rsidRDefault="00600B81" w:rsidP="00A701AB">
      <w:pPr>
        <w:pStyle w:val="Odstavecseseznamem"/>
        <w:numPr>
          <w:ilvl w:val="0"/>
          <w:numId w:val="12"/>
        </w:numPr>
        <w:spacing w:before="100" w:beforeAutospacing="1"/>
        <w:rPr>
          <w:rFonts w:ascii="Arial Narrow" w:hAnsi="Arial Narrow" w:cs="Arial"/>
          <w:szCs w:val="24"/>
        </w:rPr>
      </w:pPr>
      <w:r w:rsidRPr="00600B81">
        <w:rPr>
          <w:rFonts w:ascii="Arial Narrow" w:hAnsi="Arial Narrow" w:cs="Arial"/>
          <w:szCs w:val="24"/>
        </w:rPr>
        <w:lastRenderedPageBreak/>
        <w:t>Před montáží musí objednatel zajistit proškolení montážních pracovníků bezpečnostním technikem o bezpečnosti práce v objektu.</w:t>
      </w:r>
    </w:p>
    <w:p w:rsidR="00600B81" w:rsidRPr="00600B81" w:rsidRDefault="00600B81" w:rsidP="00A701AB">
      <w:pPr>
        <w:pStyle w:val="Odstavecseseznamem"/>
        <w:numPr>
          <w:ilvl w:val="0"/>
          <w:numId w:val="12"/>
        </w:numPr>
        <w:spacing w:before="100" w:beforeAutospacing="1"/>
        <w:rPr>
          <w:rFonts w:ascii="Arial Narrow" w:hAnsi="Arial Narrow" w:cs="Arial"/>
          <w:szCs w:val="24"/>
        </w:rPr>
      </w:pPr>
      <w:r w:rsidRPr="00600B81">
        <w:rPr>
          <w:rFonts w:ascii="Arial Narrow" w:hAnsi="Arial Narrow" w:cs="Arial"/>
          <w:szCs w:val="24"/>
        </w:rPr>
        <w:t xml:space="preserve">Montážní pracovníci musí mít pověření k práci v objektu. </w:t>
      </w:r>
    </w:p>
    <w:p w:rsidR="00600B81" w:rsidRPr="00600B81" w:rsidRDefault="00600B81" w:rsidP="00A701AB">
      <w:pPr>
        <w:pStyle w:val="Odstavecseseznamem"/>
        <w:numPr>
          <w:ilvl w:val="0"/>
          <w:numId w:val="12"/>
        </w:numPr>
        <w:spacing w:before="100" w:beforeAutospacing="1"/>
        <w:rPr>
          <w:rFonts w:ascii="Arial Narrow" w:hAnsi="Arial Narrow" w:cs="Arial"/>
          <w:szCs w:val="24"/>
        </w:rPr>
      </w:pPr>
      <w:r w:rsidRPr="00600B81">
        <w:rPr>
          <w:rFonts w:ascii="Arial Narrow" w:hAnsi="Arial Narrow" w:cs="Arial"/>
          <w:szCs w:val="24"/>
        </w:rPr>
        <w:t>Je nutno prověřit, zda byly objednatelem splněny požadavky zhotovitele.</w:t>
      </w:r>
    </w:p>
    <w:p w:rsidR="00600B81" w:rsidRPr="00765326" w:rsidRDefault="00600B81" w:rsidP="00600B81">
      <w:pPr>
        <w:suppressAutoHyphens/>
        <w:jc w:val="both"/>
        <w:rPr>
          <w:sz w:val="22"/>
          <w:szCs w:val="22"/>
        </w:rPr>
      </w:pPr>
    </w:p>
    <w:p w:rsidR="00600B81" w:rsidRPr="00600B81" w:rsidRDefault="00600B81" w:rsidP="00600B81">
      <w:pPr>
        <w:spacing w:before="120"/>
        <w:outlineLvl w:val="0"/>
        <w:rPr>
          <w:rFonts w:ascii="Arial Narrow" w:hAnsi="Arial Narrow"/>
          <w:b/>
          <w:bCs/>
          <w:u w:val="single"/>
        </w:rPr>
      </w:pPr>
      <w:bookmarkStart w:id="3" w:name="_Toc162777619"/>
      <w:bookmarkStart w:id="4" w:name="_Toc401013869"/>
      <w:r w:rsidRPr="00600B81">
        <w:rPr>
          <w:rFonts w:ascii="Arial Narrow" w:hAnsi="Arial Narrow"/>
          <w:b/>
          <w:bCs/>
          <w:u w:val="single"/>
        </w:rPr>
        <w:t>Zkušební provoz</w:t>
      </w:r>
      <w:bookmarkEnd w:id="3"/>
      <w:bookmarkEnd w:id="4"/>
    </w:p>
    <w:p w:rsidR="00600B81" w:rsidRPr="00600B81" w:rsidRDefault="00600B81" w:rsidP="00600B81">
      <w:pPr>
        <w:spacing w:before="100" w:beforeAutospacing="1"/>
        <w:rPr>
          <w:rFonts w:ascii="Arial Narrow" w:hAnsi="Arial Narrow"/>
          <w:szCs w:val="22"/>
        </w:rPr>
      </w:pPr>
      <w:r w:rsidRPr="00600B81">
        <w:rPr>
          <w:rFonts w:ascii="Arial Narrow" w:hAnsi="Arial Narrow"/>
          <w:szCs w:val="22"/>
        </w:rPr>
        <w:t xml:space="preserve">Po provedení výchozí revize podle ČSN 33 2000-6, ČSN 33 1500 a souvisejících norem a předpisů a před uvedením  zařízení  do trvalého provozu bude zařízení podrobeno </w:t>
      </w:r>
      <w:r w:rsidR="005D4C68">
        <w:rPr>
          <w:rFonts w:ascii="Arial Narrow" w:hAnsi="Arial Narrow"/>
          <w:szCs w:val="22"/>
        </w:rPr>
        <w:t>45</w:t>
      </w:r>
      <w:r w:rsidR="00BB116E">
        <w:rPr>
          <w:rFonts w:ascii="Arial Narrow" w:hAnsi="Arial Narrow"/>
          <w:szCs w:val="22"/>
        </w:rPr>
        <w:t>-</w:t>
      </w:r>
      <w:proofErr w:type="spellStart"/>
      <w:r w:rsidRPr="00600B81">
        <w:rPr>
          <w:rFonts w:ascii="Arial Narrow" w:hAnsi="Arial Narrow"/>
          <w:szCs w:val="22"/>
        </w:rPr>
        <w:t>tidennímu</w:t>
      </w:r>
      <w:proofErr w:type="spellEnd"/>
      <w:r w:rsidRPr="00600B81">
        <w:rPr>
          <w:rFonts w:ascii="Arial Narrow" w:hAnsi="Arial Narrow"/>
          <w:szCs w:val="22"/>
        </w:rPr>
        <w:t xml:space="preserve">  zkušebnímu provozu. Během zkušebního provozu bude kontrolováno: provoz na síť, provoz na záložní zdroj </w:t>
      </w:r>
      <w:r w:rsidRPr="00600B81">
        <w:rPr>
          <w:rFonts w:ascii="Arial Narrow" w:hAnsi="Arial Narrow"/>
          <w:szCs w:val="22"/>
        </w:rPr>
        <w:noBreakHyphen/>
        <w:t xml:space="preserve"> UPS.</w:t>
      </w:r>
    </w:p>
    <w:p w:rsidR="00600B81" w:rsidRPr="00765326" w:rsidRDefault="00600B81" w:rsidP="00600B81">
      <w:pPr>
        <w:pStyle w:val="Zkladntext"/>
        <w:rPr>
          <w:b/>
          <w:spacing w:val="-3"/>
          <w:sz w:val="22"/>
          <w:szCs w:val="22"/>
        </w:rPr>
      </w:pPr>
    </w:p>
    <w:p w:rsidR="00600B81" w:rsidRPr="00600B81" w:rsidRDefault="00600B81" w:rsidP="00600B81">
      <w:pPr>
        <w:spacing w:before="120"/>
        <w:outlineLvl w:val="0"/>
        <w:rPr>
          <w:rFonts w:ascii="Arial Narrow" w:hAnsi="Arial Narrow"/>
          <w:b/>
          <w:bCs/>
          <w:u w:val="single"/>
        </w:rPr>
      </w:pPr>
      <w:bookmarkStart w:id="5" w:name="_Toc162777620"/>
      <w:bookmarkStart w:id="6" w:name="_Toc401013870"/>
      <w:r w:rsidRPr="00600B81">
        <w:rPr>
          <w:rFonts w:ascii="Arial Narrow" w:hAnsi="Arial Narrow"/>
          <w:b/>
          <w:bCs/>
          <w:u w:val="single"/>
        </w:rPr>
        <w:t>Pokyny pro pracovníky provádějící revize</w:t>
      </w:r>
      <w:bookmarkEnd w:id="5"/>
      <w:bookmarkEnd w:id="6"/>
    </w:p>
    <w:p w:rsidR="00600B81" w:rsidRPr="00600B81" w:rsidRDefault="00600B81" w:rsidP="00600B81">
      <w:pPr>
        <w:spacing w:before="100" w:beforeAutospacing="1"/>
        <w:rPr>
          <w:rFonts w:ascii="Arial Narrow" w:hAnsi="Arial Narrow"/>
          <w:szCs w:val="22"/>
        </w:rPr>
      </w:pPr>
      <w:r w:rsidRPr="00600B81">
        <w:rPr>
          <w:rFonts w:ascii="Arial Narrow" w:hAnsi="Arial Narrow"/>
          <w:szCs w:val="22"/>
        </w:rPr>
        <w:t>Výchozí revize obsahuje:</w:t>
      </w:r>
    </w:p>
    <w:p w:rsidR="00600B81" w:rsidRPr="00600B81" w:rsidRDefault="00600B81" w:rsidP="00A701AB">
      <w:pPr>
        <w:pStyle w:val="Odstavecseseznamem"/>
        <w:numPr>
          <w:ilvl w:val="0"/>
          <w:numId w:val="13"/>
        </w:numPr>
        <w:spacing w:before="100" w:beforeAutospacing="1"/>
        <w:rPr>
          <w:rFonts w:ascii="Arial Narrow" w:hAnsi="Arial Narrow"/>
          <w:szCs w:val="22"/>
        </w:rPr>
      </w:pPr>
      <w:r w:rsidRPr="00600B81">
        <w:rPr>
          <w:rFonts w:ascii="Arial Narrow" w:hAnsi="Arial Narrow"/>
          <w:szCs w:val="22"/>
        </w:rPr>
        <w:t>elektrická bezpečnost dle ČSN 33 2000-4-41 edice 2</w:t>
      </w:r>
    </w:p>
    <w:p w:rsidR="00600B81" w:rsidRPr="00600B81" w:rsidRDefault="00600B81" w:rsidP="00A701AB">
      <w:pPr>
        <w:pStyle w:val="Odstavecseseznamem"/>
        <w:numPr>
          <w:ilvl w:val="0"/>
          <w:numId w:val="13"/>
        </w:numPr>
        <w:spacing w:before="100" w:beforeAutospacing="1"/>
        <w:rPr>
          <w:rFonts w:ascii="Arial Narrow" w:hAnsi="Arial Narrow"/>
          <w:szCs w:val="22"/>
        </w:rPr>
      </w:pPr>
      <w:r w:rsidRPr="00600B81">
        <w:rPr>
          <w:rFonts w:ascii="Arial Narrow" w:hAnsi="Arial Narrow"/>
          <w:szCs w:val="22"/>
        </w:rPr>
        <w:t>funkčnost</w:t>
      </w:r>
    </w:p>
    <w:p w:rsidR="00600B81" w:rsidRPr="00600B81" w:rsidRDefault="00600B81" w:rsidP="00A701AB">
      <w:pPr>
        <w:pStyle w:val="Odstavecseseznamem"/>
        <w:numPr>
          <w:ilvl w:val="0"/>
          <w:numId w:val="13"/>
        </w:numPr>
        <w:spacing w:before="100" w:beforeAutospacing="1"/>
        <w:rPr>
          <w:rFonts w:ascii="Arial Narrow" w:hAnsi="Arial Narrow"/>
          <w:szCs w:val="22"/>
        </w:rPr>
      </w:pPr>
      <w:r w:rsidRPr="00600B81">
        <w:rPr>
          <w:rFonts w:ascii="Arial Narrow" w:hAnsi="Arial Narrow"/>
          <w:szCs w:val="22"/>
        </w:rPr>
        <w:t>souhlasnost se schváleným projektem</w:t>
      </w:r>
    </w:p>
    <w:p w:rsidR="00600B81" w:rsidRPr="00600B81" w:rsidRDefault="00600B81" w:rsidP="00600B81">
      <w:pPr>
        <w:spacing w:before="100" w:beforeAutospacing="1"/>
        <w:rPr>
          <w:rFonts w:ascii="Arial Narrow" w:hAnsi="Arial Narrow"/>
          <w:szCs w:val="22"/>
        </w:rPr>
      </w:pPr>
      <w:r w:rsidRPr="00600B81">
        <w:rPr>
          <w:rFonts w:ascii="Arial Narrow" w:hAnsi="Arial Narrow"/>
          <w:szCs w:val="22"/>
        </w:rPr>
        <w:t>Pravidelné periodické revize systému a servis budou servisní firmou prováděny dle ČSN 33 2000-6, nebo podle smlouvy o záručním a pozáručním servisu.</w:t>
      </w:r>
    </w:p>
    <w:p w:rsidR="00600B81" w:rsidRPr="00765326" w:rsidRDefault="00600B81" w:rsidP="00600B81">
      <w:pPr>
        <w:pStyle w:val="Zkladntext"/>
        <w:rPr>
          <w:sz w:val="22"/>
          <w:szCs w:val="22"/>
        </w:rPr>
      </w:pPr>
    </w:p>
    <w:p w:rsidR="00600B81" w:rsidRPr="00600B81" w:rsidRDefault="00600B81" w:rsidP="00600B81">
      <w:pPr>
        <w:spacing w:before="120"/>
        <w:outlineLvl w:val="0"/>
        <w:rPr>
          <w:rFonts w:ascii="Arial Narrow" w:hAnsi="Arial Narrow"/>
          <w:b/>
          <w:bCs/>
          <w:u w:val="single"/>
        </w:rPr>
      </w:pPr>
      <w:bookmarkStart w:id="7" w:name="_Toc162777621"/>
      <w:bookmarkStart w:id="8" w:name="_Toc401013871"/>
      <w:r w:rsidRPr="00600B81">
        <w:rPr>
          <w:rFonts w:ascii="Arial Narrow" w:hAnsi="Arial Narrow"/>
          <w:b/>
          <w:bCs/>
          <w:u w:val="single"/>
        </w:rPr>
        <w:t>Pravidelná kontrola a údržba</w:t>
      </w:r>
      <w:bookmarkEnd w:id="7"/>
      <w:bookmarkEnd w:id="8"/>
    </w:p>
    <w:p w:rsidR="00600B81" w:rsidRPr="00600B81" w:rsidRDefault="00600B81" w:rsidP="00600B81">
      <w:pPr>
        <w:spacing w:before="100" w:beforeAutospacing="1"/>
        <w:rPr>
          <w:rFonts w:ascii="Arial Narrow" w:hAnsi="Arial Narrow"/>
          <w:szCs w:val="22"/>
        </w:rPr>
      </w:pPr>
      <w:r w:rsidRPr="00600B81">
        <w:rPr>
          <w:rFonts w:ascii="Arial Narrow" w:hAnsi="Arial Narrow"/>
          <w:szCs w:val="22"/>
        </w:rPr>
        <w:t>Pro spolehlivý provoz celého zařízení bude instalační firmou zajištěna pravidelná kontrola. Při předávání za</w:t>
      </w:r>
      <w:r w:rsidRPr="00600B81">
        <w:rPr>
          <w:rFonts w:ascii="Arial Narrow" w:hAnsi="Arial Narrow"/>
          <w:szCs w:val="22"/>
        </w:rPr>
        <w:softHyphen/>
        <w:t xml:space="preserve">řízení do provozu, provede dodavatel zaškolení obsluhy a předá návody na obsluhu zařízení.  </w:t>
      </w:r>
    </w:p>
    <w:p w:rsidR="00600B81" w:rsidRPr="00765326" w:rsidRDefault="00600B81" w:rsidP="00600B81">
      <w:pPr>
        <w:pStyle w:val="Zkladntext"/>
        <w:rPr>
          <w:b/>
          <w:spacing w:val="-3"/>
          <w:sz w:val="22"/>
          <w:szCs w:val="22"/>
        </w:rPr>
      </w:pPr>
    </w:p>
    <w:p w:rsidR="00600B81" w:rsidRPr="00600B81" w:rsidRDefault="00600B81" w:rsidP="00600B81">
      <w:pPr>
        <w:spacing w:before="120"/>
        <w:outlineLvl w:val="0"/>
        <w:rPr>
          <w:rFonts w:ascii="Arial Narrow" w:hAnsi="Arial Narrow"/>
          <w:b/>
          <w:bCs/>
          <w:u w:val="single"/>
        </w:rPr>
      </w:pPr>
      <w:bookmarkStart w:id="9" w:name="_Toc162777622"/>
      <w:bookmarkStart w:id="10" w:name="_Toc401013872"/>
      <w:r w:rsidRPr="00600B81">
        <w:rPr>
          <w:rFonts w:ascii="Arial Narrow" w:hAnsi="Arial Narrow"/>
          <w:b/>
          <w:bCs/>
          <w:u w:val="single"/>
        </w:rPr>
        <w:t>Závěrečná ustanovení</w:t>
      </w:r>
      <w:bookmarkEnd w:id="9"/>
      <w:bookmarkEnd w:id="10"/>
    </w:p>
    <w:p w:rsidR="00600B81" w:rsidRPr="00600B81" w:rsidRDefault="00600B81" w:rsidP="00600B81">
      <w:pPr>
        <w:spacing w:before="100" w:beforeAutospacing="1"/>
        <w:rPr>
          <w:rFonts w:ascii="Arial Narrow" w:hAnsi="Arial Narrow"/>
          <w:szCs w:val="22"/>
        </w:rPr>
      </w:pPr>
      <w:r w:rsidRPr="00600B81">
        <w:rPr>
          <w:rFonts w:ascii="Arial Narrow" w:hAnsi="Arial Narrow"/>
          <w:szCs w:val="22"/>
        </w:rPr>
        <w:t>Všechny ostatní podrobnosti, které nejsou uvedeny v této technické zprávě jsou patrné z výkresové dokumentace.</w:t>
      </w:r>
    </w:p>
    <w:p w:rsidR="00600B81" w:rsidRDefault="00600B81" w:rsidP="00600B81">
      <w:pPr>
        <w:spacing w:before="100" w:beforeAutospacing="1"/>
        <w:rPr>
          <w:rFonts w:ascii="Arial Narrow" w:hAnsi="Arial Narrow"/>
          <w:szCs w:val="22"/>
        </w:rPr>
      </w:pPr>
      <w:r w:rsidRPr="00600B81">
        <w:rPr>
          <w:rFonts w:ascii="Arial Narrow" w:hAnsi="Arial Narrow"/>
          <w:szCs w:val="22"/>
        </w:rPr>
        <w:t>Projektant si vyhrazuje právo, v návaznosti na možné úpravy rozsahu systému, na případné změny nebo doplnění dokumentace.</w:t>
      </w:r>
    </w:p>
    <w:p w:rsidR="00800ADB" w:rsidRPr="00D010CC" w:rsidRDefault="00800ADB" w:rsidP="00800ADB">
      <w:pPr>
        <w:spacing w:before="100" w:beforeAutospacing="1"/>
        <w:rPr>
          <w:rFonts w:ascii="Arial Narrow" w:hAnsi="Arial Narrow"/>
          <w:szCs w:val="22"/>
        </w:rPr>
      </w:pPr>
      <w:r w:rsidRPr="00800ADB">
        <w:rPr>
          <w:rFonts w:ascii="Arial Narrow" w:hAnsi="Arial Narrow"/>
          <w:szCs w:val="22"/>
        </w:rPr>
        <w:t xml:space="preserve">Investor požaduje, aby spojovací technik měl možnost provádět úpravy uživatelského nastavení v uživatelském programu a v Integračním systému, s přístupem do tohoto zařízení, s možností přidání, odebrání nebo přemístění koncového prvku i po dobu záruční doby. Pro tyto účely bude tento technik </w:t>
      </w:r>
      <w:r w:rsidRPr="00D010CC">
        <w:rPr>
          <w:rFonts w:ascii="Arial Narrow" w:hAnsi="Arial Narrow"/>
          <w:szCs w:val="22"/>
        </w:rPr>
        <w:t>zhotovitelem proškolen. Případné reklamace se nebudou vztahovat na závady způsobené chybným zásahem nebo postupem spojovacího technika.</w:t>
      </w:r>
    </w:p>
    <w:p w:rsidR="005C77C8" w:rsidRPr="00800ADB" w:rsidRDefault="005C77C8" w:rsidP="00800ADB">
      <w:pPr>
        <w:spacing w:before="100" w:beforeAutospacing="1"/>
        <w:rPr>
          <w:rFonts w:ascii="Arial Narrow" w:hAnsi="Arial Narrow"/>
          <w:szCs w:val="22"/>
        </w:rPr>
      </w:pPr>
      <w:r w:rsidRPr="00D010CC">
        <w:rPr>
          <w:rFonts w:ascii="Arial Narrow" w:hAnsi="Arial Narrow" w:cs="Arial"/>
          <w:szCs w:val="24"/>
        </w:rPr>
        <w:t>Veškeré stávající, pro nové systémy SLP nepotřebné vnitřní i vnější rozvody budou demontovány. Kabely určené k demontáži označí technik VS.</w:t>
      </w:r>
    </w:p>
    <w:p w:rsidR="00BB0142" w:rsidRPr="00BB0142" w:rsidRDefault="00BB0142" w:rsidP="00BB0142">
      <w:pPr>
        <w:spacing w:before="100" w:beforeAutospacing="1"/>
        <w:rPr>
          <w:rFonts w:ascii="Arial Narrow" w:hAnsi="Arial Narrow"/>
          <w:szCs w:val="22"/>
        </w:rPr>
      </w:pPr>
      <w:r w:rsidRPr="003E7A6E">
        <w:rPr>
          <w:rFonts w:ascii="Arial Narrow" w:hAnsi="Arial Narrow"/>
          <w:szCs w:val="22"/>
        </w:rPr>
        <w:lastRenderedPageBreak/>
        <w:t>Po uplynutí záruční doby na zhotovené dílo musí být umožněno spojovacímu technikovi věznice provádět uživatelské nastavení a přístupem do tohoto zařízení s možností přidání, odebrání nebo přemístění koncových prvků. Tyto změny musí být umožněny provádět pomocí MENU, kde lze bez znalosti speciálního programování provádět změny. Kompletní uživatelský návod v českém jazyce na provádění požadovaných uživatelských změn musí být součástí dodávky zhotovitele včetně provedeného zaškolení techniků věznice k provádění těchto změn.</w:t>
      </w:r>
    </w:p>
    <w:p w:rsidR="00BB0142" w:rsidRDefault="00BB0142" w:rsidP="00600B81">
      <w:pPr>
        <w:spacing w:before="120"/>
        <w:outlineLvl w:val="0"/>
        <w:rPr>
          <w:rFonts w:ascii="Arial Narrow" w:hAnsi="Arial Narrow"/>
          <w:b/>
          <w:bCs/>
          <w:u w:val="single"/>
        </w:rPr>
      </w:pPr>
      <w:bookmarkStart w:id="11" w:name="_Toc162777623"/>
      <w:bookmarkStart w:id="12" w:name="_Toc401013873"/>
    </w:p>
    <w:p w:rsidR="00600B81" w:rsidRPr="00600B81" w:rsidRDefault="00600B81" w:rsidP="00600B81">
      <w:pPr>
        <w:spacing w:before="120"/>
        <w:outlineLvl w:val="0"/>
        <w:rPr>
          <w:rFonts w:ascii="Arial Narrow" w:hAnsi="Arial Narrow"/>
          <w:b/>
          <w:bCs/>
          <w:u w:val="single"/>
        </w:rPr>
      </w:pPr>
      <w:r w:rsidRPr="00600B81">
        <w:rPr>
          <w:rFonts w:ascii="Arial Narrow" w:hAnsi="Arial Narrow"/>
          <w:b/>
          <w:bCs/>
          <w:u w:val="single"/>
        </w:rPr>
        <w:t>Zvláštní podmínky realizace</w:t>
      </w:r>
      <w:bookmarkEnd w:id="11"/>
      <w:bookmarkEnd w:id="12"/>
    </w:p>
    <w:p w:rsidR="00600B81" w:rsidRPr="00600B81" w:rsidRDefault="00600B81" w:rsidP="00600B81">
      <w:pPr>
        <w:spacing w:before="100" w:beforeAutospacing="1"/>
        <w:rPr>
          <w:rFonts w:ascii="Arial Narrow" w:hAnsi="Arial Narrow"/>
          <w:szCs w:val="22"/>
        </w:rPr>
      </w:pPr>
      <w:r w:rsidRPr="00600B81">
        <w:rPr>
          <w:rFonts w:ascii="Arial Narrow" w:hAnsi="Arial Narrow"/>
          <w:szCs w:val="22"/>
        </w:rPr>
        <w:t xml:space="preserve">Objednatel zajistí: </w:t>
      </w:r>
    </w:p>
    <w:p w:rsidR="00600B81" w:rsidRPr="00600B81" w:rsidRDefault="00600B81" w:rsidP="00A701AB">
      <w:pPr>
        <w:pStyle w:val="Odstavecseseznamem"/>
        <w:numPr>
          <w:ilvl w:val="0"/>
          <w:numId w:val="14"/>
        </w:numPr>
        <w:spacing w:before="100" w:beforeAutospacing="1"/>
        <w:rPr>
          <w:rFonts w:ascii="Arial Narrow" w:hAnsi="Arial Narrow"/>
          <w:szCs w:val="22"/>
        </w:rPr>
      </w:pPr>
      <w:r w:rsidRPr="00600B81">
        <w:rPr>
          <w:rFonts w:ascii="Arial Narrow" w:hAnsi="Arial Narrow"/>
          <w:szCs w:val="22"/>
        </w:rPr>
        <w:t>uvolnění pracoviště po dobu montáže</w:t>
      </w:r>
    </w:p>
    <w:p w:rsidR="00600B81" w:rsidRPr="00600B81" w:rsidRDefault="00600B81" w:rsidP="00A701AB">
      <w:pPr>
        <w:pStyle w:val="Odstavecseseznamem"/>
        <w:numPr>
          <w:ilvl w:val="0"/>
          <w:numId w:val="14"/>
        </w:numPr>
        <w:spacing w:before="100" w:beforeAutospacing="1"/>
        <w:rPr>
          <w:rFonts w:ascii="Arial Narrow" w:hAnsi="Arial Narrow"/>
          <w:szCs w:val="22"/>
        </w:rPr>
      </w:pPr>
      <w:r w:rsidRPr="00600B81">
        <w:rPr>
          <w:rFonts w:ascii="Arial Narrow" w:hAnsi="Arial Narrow"/>
          <w:szCs w:val="22"/>
        </w:rPr>
        <w:t>bezpodmínečně uzamykatelnou místnost pro skladování materiálu a nářadí montérů</w:t>
      </w:r>
    </w:p>
    <w:p w:rsidR="00600B81" w:rsidRPr="00600B81" w:rsidRDefault="00600B81" w:rsidP="00A701AB">
      <w:pPr>
        <w:pStyle w:val="Odstavecseseznamem"/>
        <w:numPr>
          <w:ilvl w:val="0"/>
          <w:numId w:val="14"/>
        </w:numPr>
        <w:spacing w:before="100" w:beforeAutospacing="1"/>
        <w:rPr>
          <w:rFonts w:ascii="Arial Narrow" w:hAnsi="Arial Narrow"/>
          <w:szCs w:val="22"/>
        </w:rPr>
      </w:pPr>
      <w:r w:rsidRPr="00600B81">
        <w:rPr>
          <w:rFonts w:ascii="Arial Narrow" w:hAnsi="Arial Narrow"/>
          <w:szCs w:val="22"/>
        </w:rPr>
        <w:t>šatnu a umývárnu pro montéry</w:t>
      </w:r>
    </w:p>
    <w:p w:rsidR="00600B81" w:rsidRPr="00600B81" w:rsidRDefault="00600B81" w:rsidP="00A701AB">
      <w:pPr>
        <w:pStyle w:val="Odstavecseseznamem"/>
        <w:numPr>
          <w:ilvl w:val="0"/>
          <w:numId w:val="14"/>
        </w:numPr>
        <w:spacing w:before="100" w:beforeAutospacing="1"/>
        <w:rPr>
          <w:rFonts w:ascii="Arial Narrow" w:hAnsi="Arial Narrow"/>
          <w:szCs w:val="22"/>
        </w:rPr>
      </w:pPr>
      <w:r w:rsidRPr="00600B81">
        <w:rPr>
          <w:rFonts w:ascii="Arial Narrow" w:hAnsi="Arial Narrow"/>
          <w:szCs w:val="22"/>
        </w:rPr>
        <w:t>ostatní požadavky dodavatelské uvedené v technické zprávě projektu</w:t>
      </w:r>
    </w:p>
    <w:p w:rsidR="00600B81" w:rsidRDefault="00600B81" w:rsidP="0058047A">
      <w:pPr>
        <w:spacing w:before="100" w:beforeAutospacing="1"/>
        <w:rPr>
          <w:rFonts w:ascii="Arial Narrow" w:hAnsi="Arial Narrow"/>
          <w:szCs w:val="22"/>
        </w:rPr>
      </w:pPr>
    </w:p>
    <w:p w:rsidR="00600B81" w:rsidRDefault="00600B81" w:rsidP="0058047A">
      <w:pPr>
        <w:spacing w:before="100" w:beforeAutospacing="1"/>
        <w:rPr>
          <w:rFonts w:ascii="Arial Narrow" w:hAnsi="Arial Narrow"/>
          <w:szCs w:val="22"/>
        </w:rPr>
      </w:pPr>
    </w:p>
    <w:p w:rsidR="00600B81" w:rsidRDefault="00600B81" w:rsidP="0058047A">
      <w:pPr>
        <w:spacing w:before="100" w:beforeAutospacing="1"/>
        <w:rPr>
          <w:rFonts w:ascii="Arial Narrow" w:hAnsi="Arial Narrow"/>
          <w:szCs w:val="22"/>
        </w:rPr>
      </w:pPr>
    </w:p>
    <w:p w:rsidR="006C2442" w:rsidRPr="00AF7164" w:rsidRDefault="00521FA7" w:rsidP="00563727">
      <w:pPr>
        <w:spacing w:before="100" w:beforeAutospacing="1"/>
        <w:rPr>
          <w:rFonts w:ascii="Arial Narrow" w:hAnsi="Arial Narrow"/>
          <w:b/>
          <w:bCs/>
          <w:szCs w:val="22"/>
        </w:rPr>
      </w:pPr>
      <w:r w:rsidRPr="00135370">
        <w:rPr>
          <w:rFonts w:ascii="Arial Narrow" w:hAnsi="Arial Narrow"/>
          <w:szCs w:val="22"/>
        </w:rPr>
        <w:t>V Brně,</w:t>
      </w:r>
      <w:r w:rsidRPr="00135370">
        <w:rPr>
          <w:rFonts w:ascii="Arial Narrow" w:hAnsi="Arial Narrow"/>
          <w:szCs w:val="22"/>
        </w:rPr>
        <w:tab/>
      </w:r>
      <w:r w:rsidR="00D010CC">
        <w:rPr>
          <w:rFonts w:ascii="Arial Narrow" w:hAnsi="Arial Narrow"/>
          <w:szCs w:val="22"/>
        </w:rPr>
        <w:t>26</w:t>
      </w:r>
      <w:r w:rsidR="00667014">
        <w:rPr>
          <w:rFonts w:ascii="Arial Narrow" w:hAnsi="Arial Narrow"/>
          <w:szCs w:val="22"/>
        </w:rPr>
        <w:t>.</w:t>
      </w:r>
      <w:r w:rsidR="00DB4E8D">
        <w:rPr>
          <w:rFonts w:ascii="Arial Narrow" w:hAnsi="Arial Narrow"/>
          <w:szCs w:val="22"/>
        </w:rPr>
        <w:t>9</w:t>
      </w:r>
      <w:r w:rsidR="00667014">
        <w:rPr>
          <w:rFonts w:ascii="Arial Narrow" w:hAnsi="Arial Narrow"/>
          <w:szCs w:val="22"/>
        </w:rPr>
        <w:t>.201</w:t>
      </w:r>
      <w:r w:rsidR="00DB4E8D">
        <w:rPr>
          <w:rFonts w:ascii="Arial Narrow" w:hAnsi="Arial Narrow"/>
          <w:szCs w:val="22"/>
        </w:rPr>
        <w:t>7</w:t>
      </w:r>
    </w:p>
    <w:p w:rsidR="00A01089" w:rsidRDefault="00A01089" w:rsidP="00A01089">
      <w:pPr>
        <w:spacing w:before="100" w:beforeAutospacing="1"/>
        <w:rPr>
          <w:rFonts w:ascii="Arial Narrow" w:hAnsi="Arial Narrow"/>
          <w:szCs w:val="22"/>
        </w:rPr>
      </w:pPr>
      <w:r w:rsidRPr="005C1C0E">
        <w:rPr>
          <w:rFonts w:ascii="Arial Narrow" w:hAnsi="Arial Narrow"/>
          <w:szCs w:val="22"/>
        </w:rPr>
        <w:t xml:space="preserve">Vypracoval: </w:t>
      </w:r>
      <w:r w:rsidR="006E4B15">
        <w:rPr>
          <w:rFonts w:ascii="Arial Narrow" w:hAnsi="Arial Narrow"/>
          <w:szCs w:val="22"/>
        </w:rPr>
        <w:t>Aleš Marek</w:t>
      </w:r>
    </w:p>
    <w:p w:rsidR="00E15824" w:rsidRDefault="00E15824" w:rsidP="00621DA9">
      <w:pPr>
        <w:spacing w:before="100" w:beforeAutospacing="1"/>
        <w:jc w:val="both"/>
        <w:rPr>
          <w:rFonts w:ascii="Arial Narrow" w:hAnsi="Arial Narrow"/>
          <w:color w:val="FF0000"/>
          <w:szCs w:val="22"/>
        </w:rPr>
      </w:pPr>
    </w:p>
    <w:sectPr w:rsidR="00E15824" w:rsidSect="00084321">
      <w:headerReference w:type="default" r:id="rId17"/>
      <w:footerReference w:type="default" r:id="rId18"/>
      <w:pgSz w:w="11906" w:h="16838"/>
      <w:pgMar w:top="1985" w:right="1134" w:bottom="1418" w:left="1418"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3A44" w:rsidRDefault="00063A44">
      <w:r>
        <w:separator/>
      </w:r>
    </w:p>
  </w:endnote>
  <w:endnote w:type="continuationSeparator" w:id="0">
    <w:p w:rsidR="00063A44" w:rsidRDefault="00063A4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PalmSprings">
    <w:altName w:val="Times New Roman"/>
    <w:panose1 w:val="00000000000000000000"/>
    <w:charset w:val="00"/>
    <w:family w:val="auto"/>
    <w:notTrueType/>
    <w:pitch w:val="variable"/>
    <w:sig w:usb0="00000003" w:usb1="00000000" w:usb2="00000000" w:usb3="00000000" w:csb0="00000001" w:csb1="00000000"/>
  </w:font>
  <w:font w:name="Avalon">
    <w:altName w:val="Times New Roman"/>
    <w:charset w:val="00"/>
    <w:family w:val="auto"/>
    <w:pitch w:val="variable"/>
    <w:sig w:usb0="00000001" w:usb1="00000000" w:usb2="00000000" w:usb3="00000000" w:csb0="00000003"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A00002EF" w:usb1="420020E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370" w:rsidRDefault="00A65370" w:rsidP="00C11F37">
    <w:pPr>
      <w:pStyle w:val="Zpat"/>
      <w:rPr>
        <w:rFonts w:ascii="Arial" w:hAnsi="Arial" w:cs="Arial"/>
        <w:sz w:val="20"/>
      </w:rPr>
    </w:pPr>
    <w:r>
      <w:rPr>
        <w:rFonts w:ascii="Arial" w:hAnsi="Arial" w:cs="Arial"/>
        <w:sz w:val="20"/>
      </w:rPr>
      <w:t xml:space="preserve">Věznice </w:t>
    </w:r>
    <w:proofErr w:type="spellStart"/>
    <w:r>
      <w:rPr>
        <w:rFonts w:ascii="Arial" w:hAnsi="Arial" w:cs="Arial"/>
        <w:sz w:val="20"/>
      </w:rPr>
      <w:t>Kuřim</w:t>
    </w:r>
    <w:proofErr w:type="spellEnd"/>
    <w:r>
      <w:rPr>
        <w:rFonts w:ascii="Arial" w:hAnsi="Arial" w:cs="Arial"/>
        <w:sz w:val="20"/>
      </w:rPr>
      <w:t xml:space="preserve"> – Rekonstrukce vnější bezpečnosti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3A44" w:rsidRDefault="00063A44">
      <w:r>
        <w:separator/>
      </w:r>
    </w:p>
  </w:footnote>
  <w:footnote w:type="continuationSeparator" w:id="0">
    <w:p w:rsidR="00063A44" w:rsidRDefault="00063A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370" w:rsidRDefault="00A65370">
    <w:pPr>
      <w:pStyle w:val="Zhlav"/>
      <w:rPr>
        <w:rStyle w:val="slostrnky"/>
        <w:sz w:val="16"/>
      </w:rPr>
    </w:pPr>
  </w:p>
  <w:p w:rsidR="00A65370" w:rsidRDefault="00913DC4">
    <w:pPr>
      <w:pStyle w:val="Zhlav"/>
      <w:jc w:val="right"/>
      <w:rPr>
        <w:rFonts w:ascii="Avalon" w:hAnsi="Avalon"/>
      </w:rPr>
    </w:pPr>
    <w:r>
      <w:rPr>
        <w:rFonts w:ascii="Avalon" w:hAnsi="Avalon"/>
        <w:noProof/>
      </w:rPr>
      <w:pict>
        <v:line id="_x0000_s2054" style="position:absolute;left:0;text-align:left;z-index:251658240" from=".35pt,12.25pt" to=".35pt,12.25pt" o:allowincell="f"/>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370" w:rsidRDefault="00913DC4">
    <w:pPr>
      <w:pStyle w:val="Zhlav"/>
      <w:rPr>
        <w:rFonts w:ascii="Arial" w:hAnsi="Arial" w:cs="Arial"/>
      </w:rPr>
    </w:pPr>
    <w:r>
      <w:rPr>
        <w:rFonts w:ascii="Arial" w:hAnsi="Arial" w:cs="Arial"/>
        <w:noProof/>
      </w:rPr>
      <w:pict>
        <v:line id="_x0000_s2051" style="position:absolute;z-index:251657216" from="-3.85pt,36.8pt" to="463.55pt,36.8pt" strokeweight="1.5pt"/>
      </w:pict>
    </w:r>
    <w:r w:rsidR="00A65370">
      <w:object w:dxaOrig="1533" w:dyaOrig="6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5.75pt;height:36pt" o:ole="">
          <v:imagedata r:id="rId1" o:title=""/>
        </v:shape>
        <o:OLEObject Type="Embed" ProgID="CorelDraw.Graphic.12" ShapeID="_x0000_i1026" DrawAspect="Content" ObjectID="_1570523444" r:id="rId2"/>
      </w:object>
    </w:r>
    <w:r w:rsidR="00A65370">
      <w:t xml:space="preserve">                                                                                                                </w:t>
    </w:r>
    <w:r>
      <w:rPr>
        <w:rStyle w:val="slostrnky"/>
        <w:rFonts w:ascii="Arial" w:hAnsi="Arial" w:cs="Arial"/>
      </w:rPr>
      <w:fldChar w:fldCharType="begin"/>
    </w:r>
    <w:r w:rsidR="00A65370">
      <w:rPr>
        <w:rStyle w:val="slostrnky"/>
        <w:rFonts w:ascii="Arial" w:hAnsi="Arial" w:cs="Arial"/>
      </w:rPr>
      <w:instrText xml:space="preserve"> PAGE </w:instrText>
    </w:r>
    <w:r>
      <w:rPr>
        <w:rStyle w:val="slostrnky"/>
        <w:rFonts w:ascii="Arial" w:hAnsi="Arial" w:cs="Arial"/>
      </w:rPr>
      <w:fldChar w:fldCharType="separate"/>
    </w:r>
    <w:r w:rsidR="00825588">
      <w:rPr>
        <w:rStyle w:val="slostrnky"/>
        <w:rFonts w:ascii="Arial" w:hAnsi="Arial" w:cs="Arial"/>
        <w:noProof/>
      </w:rPr>
      <w:t>7</w:t>
    </w:r>
    <w:r>
      <w:rPr>
        <w:rStyle w:val="slostrnky"/>
        <w:rFonts w:ascii="Arial" w:hAnsi="Arial" w:cs="Arial"/>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ED3B91"/>
    <w:multiLevelType w:val="hybridMultilevel"/>
    <w:tmpl w:val="E5BAC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EC52169"/>
    <w:multiLevelType w:val="hybridMultilevel"/>
    <w:tmpl w:val="02F4A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260E22A0"/>
    <w:multiLevelType w:val="hybridMultilevel"/>
    <w:tmpl w:val="712629DC"/>
    <w:lvl w:ilvl="0" w:tplc="222AF9DE">
      <w:start w:val="1"/>
      <w:numFmt w:val="lowerLetter"/>
      <w:lvlText w:val="%1)"/>
      <w:lvlJc w:val="left"/>
      <w:pPr>
        <w:tabs>
          <w:tab w:val="num" w:pos="1995"/>
        </w:tabs>
        <w:ind w:left="1995" w:hanging="360"/>
      </w:pPr>
      <w:rPr>
        <w:rFonts w:hint="default"/>
      </w:rPr>
    </w:lvl>
    <w:lvl w:ilvl="1" w:tplc="04050019" w:tentative="1">
      <w:start w:val="1"/>
      <w:numFmt w:val="lowerLetter"/>
      <w:lvlText w:val="%2."/>
      <w:lvlJc w:val="left"/>
      <w:pPr>
        <w:tabs>
          <w:tab w:val="num" w:pos="2715"/>
        </w:tabs>
        <w:ind w:left="2715" w:hanging="360"/>
      </w:pPr>
    </w:lvl>
    <w:lvl w:ilvl="2" w:tplc="0405001B" w:tentative="1">
      <w:start w:val="1"/>
      <w:numFmt w:val="lowerRoman"/>
      <w:lvlText w:val="%3."/>
      <w:lvlJc w:val="right"/>
      <w:pPr>
        <w:tabs>
          <w:tab w:val="num" w:pos="3435"/>
        </w:tabs>
        <w:ind w:left="3435" w:hanging="180"/>
      </w:pPr>
    </w:lvl>
    <w:lvl w:ilvl="3" w:tplc="0405000F" w:tentative="1">
      <w:start w:val="1"/>
      <w:numFmt w:val="decimal"/>
      <w:lvlText w:val="%4."/>
      <w:lvlJc w:val="left"/>
      <w:pPr>
        <w:tabs>
          <w:tab w:val="num" w:pos="4155"/>
        </w:tabs>
        <w:ind w:left="4155" w:hanging="360"/>
      </w:pPr>
    </w:lvl>
    <w:lvl w:ilvl="4" w:tplc="04050019" w:tentative="1">
      <w:start w:val="1"/>
      <w:numFmt w:val="lowerLetter"/>
      <w:lvlText w:val="%5."/>
      <w:lvlJc w:val="left"/>
      <w:pPr>
        <w:tabs>
          <w:tab w:val="num" w:pos="4875"/>
        </w:tabs>
        <w:ind w:left="4875" w:hanging="360"/>
      </w:pPr>
    </w:lvl>
    <w:lvl w:ilvl="5" w:tplc="0405001B" w:tentative="1">
      <w:start w:val="1"/>
      <w:numFmt w:val="lowerRoman"/>
      <w:lvlText w:val="%6."/>
      <w:lvlJc w:val="right"/>
      <w:pPr>
        <w:tabs>
          <w:tab w:val="num" w:pos="5595"/>
        </w:tabs>
        <w:ind w:left="5595" w:hanging="180"/>
      </w:pPr>
    </w:lvl>
    <w:lvl w:ilvl="6" w:tplc="0405000F" w:tentative="1">
      <w:start w:val="1"/>
      <w:numFmt w:val="decimal"/>
      <w:lvlText w:val="%7."/>
      <w:lvlJc w:val="left"/>
      <w:pPr>
        <w:tabs>
          <w:tab w:val="num" w:pos="6315"/>
        </w:tabs>
        <w:ind w:left="6315" w:hanging="360"/>
      </w:pPr>
    </w:lvl>
    <w:lvl w:ilvl="7" w:tplc="04050019" w:tentative="1">
      <w:start w:val="1"/>
      <w:numFmt w:val="lowerLetter"/>
      <w:lvlText w:val="%8."/>
      <w:lvlJc w:val="left"/>
      <w:pPr>
        <w:tabs>
          <w:tab w:val="num" w:pos="7035"/>
        </w:tabs>
        <w:ind w:left="7035" w:hanging="360"/>
      </w:pPr>
    </w:lvl>
    <w:lvl w:ilvl="8" w:tplc="0405001B" w:tentative="1">
      <w:start w:val="1"/>
      <w:numFmt w:val="lowerRoman"/>
      <w:lvlText w:val="%9."/>
      <w:lvlJc w:val="right"/>
      <w:pPr>
        <w:tabs>
          <w:tab w:val="num" w:pos="7755"/>
        </w:tabs>
        <w:ind w:left="7755" w:hanging="180"/>
      </w:pPr>
    </w:lvl>
  </w:abstractNum>
  <w:abstractNum w:abstractNumId="3">
    <w:nsid w:val="2FE22E26"/>
    <w:multiLevelType w:val="hybridMultilevel"/>
    <w:tmpl w:val="480A19D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34B84675"/>
    <w:multiLevelType w:val="singleLevel"/>
    <w:tmpl w:val="4E7A0F70"/>
    <w:lvl w:ilvl="0">
      <w:start w:val="1"/>
      <w:numFmt w:val="decimal"/>
      <w:pStyle w:val="Nadpis2tz"/>
      <w:lvlText w:val="%1."/>
      <w:lvlJc w:val="left"/>
      <w:pPr>
        <w:tabs>
          <w:tab w:val="num" w:pos="360"/>
        </w:tabs>
        <w:ind w:left="360" w:hanging="360"/>
      </w:pPr>
    </w:lvl>
  </w:abstractNum>
  <w:abstractNum w:abstractNumId="5">
    <w:nsid w:val="3BA2711E"/>
    <w:multiLevelType w:val="hybridMultilevel"/>
    <w:tmpl w:val="C3447C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F3225DD"/>
    <w:multiLevelType w:val="hybridMultilevel"/>
    <w:tmpl w:val="CAF25D96"/>
    <w:lvl w:ilvl="0" w:tplc="A1CCB7A6">
      <w:start w:val="1"/>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428B1647"/>
    <w:multiLevelType w:val="hybridMultilevel"/>
    <w:tmpl w:val="A28E96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459D63FD"/>
    <w:multiLevelType w:val="multilevel"/>
    <w:tmpl w:val="6BF63A58"/>
    <w:lvl w:ilvl="0">
      <w:start w:val="1"/>
      <w:numFmt w:val="upperLetter"/>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nadpis4tz"/>
      <w:suff w:val="space"/>
      <w:lvlText w:val="%1.%2.%3.%4"/>
      <w:lvlJc w:val="left"/>
      <w:pPr>
        <w:ind w:left="862" w:hanging="862"/>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47D87B2F"/>
    <w:multiLevelType w:val="singleLevel"/>
    <w:tmpl w:val="C3DEC718"/>
    <w:lvl w:ilvl="0">
      <w:start w:val="1"/>
      <w:numFmt w:val="bullet"/>
      <w:pStyle w:val="JKNadpis3"/>
      <w:lvlText w:val=""/>
      <w:lvlJc w:val="left"/>
      <w:pPr>
        <w:tabs>
          <w:tab w:val="num" w:pos="360"/>
        </w:tabs>
        <w:ind w:left="360" w:hanging="360"/>
      </w:pPr>
      <w:rPr>
        <w:rFonts w:ascii="Wingdings" w:hAnsi="Wingdings" w:hint="default"/>
      </w:rPr>
    </w:lvl>
  </w:abstractNum>
  <w:abstractNum w:abstractNumId="10">
    <w:nsid w:val="63D000D3"/>
    <w:multiLevelType w:val="hybridMultilevel"/>
    <w:tmpl w:val="D5A846FC"/>
    <w:lvl w:ilvl="0" w:tplc="854C1AAE">
      <w:start w:val="1"/>
      <w:numFmt w:val="upperLetter"/>
      <w:lvlText w:val="%1)"/>
      <w:lvlJc w:val="left"/>
      <w:pPr>
        <w:tabs>
          <w:tab w:val="num" w:pos="720"/>
        </w:tabs>
        <w:ind w:left="720" w:hanging="360"/>
      </w:pPr>
      <w:rPr>
        <w:rFonts w:ascii="Calibri" w:eastAsia="Calibri" w:hAnsi="Calibri" w:cs="Times New Roman"/>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73303F9C"/>
    <w:multiLevelType w:val="multilevel"/>
    <w:tmpl w:val="E0E0A010"/>
    <w:lvl w:ilvl="0">
      <w:start w:val="1"/>
      <w:numFmt w:val="upperLetter"/>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nsid w:val="798C54C5"/>
    <w:multiLevelType w:val="multilevel"/>
    <w:tmpl w:val="8550DF46"/>
    <w:lvl w:ilvl="0">
      <w:start w:val="1"/>
      <w:numFmt w:val="decimal"/>
      <w:pStyle w:val="Normlntz1"/>
      <w:lvlText w:val="%1."/>
      <w:lvlJc w:val="left"/>
      <w:pPr>
        <w:tabs>
          <w:tab w:val="num" w:pos="1134"/>
        </w:tabs>
        <w:ind w:left="1134" w:hanging="850"/>
      </w:pPr>
    </w:lvl>
    <w:lvl w:ilvl="1">
      <w:start w:val="1"/>
      <w:numFmt w:val="decimal"/>
      <w:pStyle w:val="Normlntz2"/>
      <w:lvlText w:val="%1.%2."/>
      <w:lvlJc w:val="left"/>
      <w:pPr>
        <w:tabs>
          <w:tab w:val="num" w:pos="1134"/>
        </w:tabs>
        <w:ind w:left="1134" w:hanging="850"/>
      </w:pPr>
    </w:lvl>
    <w:lvl w:ilvl="2">
      <w:start w:val="1"/>
      <w:numFmt w:val="decimal"/>
      <w:lvlText w:val="%1.%2.%3"/>
      <w:lvlJc w:val="left"/>
      <w:pPr>
        <w:tabs>
          <w:tab w:val="num" w:pos="1134"/>
        </w:tabs>
        <w:ind w:left="1134" w:hanging="850"/>
      </w:pPr>
    </w:lvl>
    <w:lvl w:ilvl="3">
      <w:start w:val="1"/>
      <w:numFmt w:val="decimal"/>
      <w:lvlText w:val="%1.%2.%3.%4."/>
      <w:lvlJc w:val="left"/>
      <w:pPr>
        <w:tabs>
          <w:tab w:val="num" w:pos="1364"/>
        </w:tabs>
        <w:ind w:left="1134" w:hanging="85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1"/>
  </w:num>
  <w:num w:numId="2">
    <w:abstractNumId w:val="8"/>
  </w:num>
  <w:num w:numId="3">
    <w:abstractNumId w:val="12"/>
  </w:num>
  <w:num w:numId="4">
    <w:abstractNumId w:val="12"/>
  </w:num>
  <w:num w:numId="5">
    <w:abstractNumId w:val="4"/>
  </w:num>
  <w:num w:numId="6">
    <w:abstractNumId w:val="9"/>
  </w:num>
  <w:num w:numId="7">
    <w:abstractNumId w:val="1"/>
  </w:num>
  <w:num w:numId="8">
    <w:abstractNumId w:val="10"/>
  </w:num>
  <w:num w:numId="9">
    <w:abstractNumId w:val="2"/>
  </w:num>
  <w:num w:numId="10">
    <w:abstractNumId w:val="6"/>
  </w:num>
  <w:num w:numId="11">
    <w:abstractNumId w:val="3"/>
  </w:num>
  <w:num w:numId="12">
    <w:abstractNumId w:val="5"/>
  </w:num>
  <w:num w:numId="13">
    <w:abstractNumId w:val="7"/>
  </w:num>
  <w:num w:numId="14">
    <w:abstractNumId w:val="0"/>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7042"/>
    <o:shapelayout v:ext="edit">
      <o:idmap v:ext="edit" data="2"/>
    </o:shapelayout>
  </w:hdrShapeDefaults>
  <w:footnotePr>
    <w:footnote w:id="-1"/>
    <w:footnote w:id="0"/>
  </w:footnotePr>
  <w:endnotePr>
    <w:endnote w:id="-1"/>
    <w:endnote w:id="0"/>
  </w:endnotePr>
  <w:compat/>
  <w:rsids>
    <w:rsidRoot w:val="00C11F37"/>
    <w:rsid w:val="00002BAE"/>
    <w:rsid w:val="00007D28"/>
    <w:rsid w:val="00013086"/>
    <w:rsid w:val="00017FD2"/>
    <w:rsid w:val="000210E1"/>
    <w:rsid w:val="000239B3"/>
    <w:rsid w:val="0002408A"/>
    <w:rsid w:val="000258C6"/>
    <w:rsid w:val="00026A37"/>
    <w:rsid w:val="0003470E"/>
    <w:rsid w:val="0004439D"/>
    <w:rsid w:val="00052D0F"/>
    <w:rsid w:val="000575E8"/>
    <w:rsid w:val="00063A44"/>
    <w:rsid w:val="000650BA"/>
    <w:rsid w:val="0006521D"/>
    <w:rsid w:val="00071759"/>
    <w:rsid w:val="00071A94"/>
    <w:rsid w:val="00071C5E"/>
    <w:rsid w:val="000801E2"/>
    <w:rsid w:val="00081968"/>
    <w:rsid w:val="0008409E"/>
    <w:rsid w:val="00084321"/>
    <w:rsid w:val="00084D3A"/>
    <w:rsid w:val="000911D9"/>
    <w:rsid w:val="00097EA6"/>
    <w:rsid w:val="000A763F"/>
    <w:rsid w:val="000B02BE"/>
    <w:rsid w:val="000B36EA"/>
    <w:rsid w:val="000B3760"/>
    <w:rsid w:val="000B6F46"/>
    <w:rsid w:val="000C4123"/>
    <w:rsid w:val="000C58A7"/>
    <w:rsid w:val="000C5A7F"/>
    <w:rsid w:val="000D1466"/>
    <w:rsid w:val="000D2387"/>
    <w:rsid w:val="000D3193"/>
    <w:rsid w:val="000D4B6D"/>
    <w:rsid w:val="000D7B99"/>
    <w:rsid w:val="000E48DA"/>
    <w:rsid w:val="000F183E"/>
    <w:rsid w:val="000F457E"/>
    <w:rsid w:val="000F70CD"/>
    <w:rsid w:val="0010336F"/>
    <w:rsid w:val="0010348B"/>
    <w:rsid w:val="00107168"/>
    <w:rsid w:val="001210F4"/>
    <w:rsid w:val="00123ABC"/>
    <w:rsid w:val="00124356"/>
    <w:rsid w:val="00125D3E"/>
    <w:rsid w:val="001265DE"/>
    <w:rsid w:val="00126EB9"/>
    <w:rsid w:val="00127553"/>
    <w:rsid w:val="00133B96"/>
    <w:rsid w:val="00135370"/>
    <w:rsid w:val="0013764D"/>
    <w:rsid w:val="00143860"/>
    <w:rsid w:val="00161340"/>
    <w:rsid w:val="00162FC0"/>
    <w:rsid w:val="001704AB"/>
    <w:rsid w:val="00170CEF"/>
    <w:rsid w:val="00172228"/>
    <w:rsid w:val="00174E68"/>
    <w:rsid w:val="00181E9D"/>
    <w:rsid w:val="00182045"/>
    <w:rsid w:val="00182381"/>
    <w:rsid w:val="00184C69"/>
    <w:rsid w:val="00185E93"/>
    <w:rsid w:val="0018697F"/>
    <w:rsid w:val="00186D89"/>
    <w:rsid w:val="00186FB5"/>
    <w:rsid w:val="00192492"/>
    <w:rsid w:val="00195B3F"/>
    <w:rsid w:val="00195CFF"/>
    <w:rsid w:val="00197A2A"/>
    <w:rsid w:val="00197DEC"/>
    <w:rsid w:val="001A23E2"/>
    <w:rsid w:val="001A5758"/>
    <w:rsid w:val="001A583D"/>
    <w:rsid w:val="001A71A3"/>
    <w:rsid w:val="001A7939"/>
    <w:rsid w:val="001B2B42"/>
    <w:rsid w:val="001B2C4E"/>
    <w:rsid w:val="001B4BA4"/>
    <w:rsid w:val="001B5C29"/>
    <w:rsid w:val="001B6A0C"/>
    <w:rsid w:val="001C0478"/>
    <w:rsid w:val="001C0FD7"/>
    <w:rsid w:val="001C29E6"/>
    <w:rsid w:val="001C3ABF"/>
    <w:rsid w:val="001C5FE7"/>
    <w:rsid w:val="001C7956"/>
    <w:rsid w:val="001D1041"/>
    <w:rsid w:val="001D15A4"/>
    <w:rsid w:val="001D3924"/>
    <w:rsid w:val="001D392A"/>
    <w:rsid w:val="001D64A0"/>
    <w:rsid w:val="001D6CAD"/>
    <w:rsid w:val="001D781A"/>
    <w:rsid w:val="001E0633"/>
    <w:rsid w:val="001E19BE"/>
    <w:rsid w:val="001E1D17"/>
    <w:rsid w:val="001F114C"/>
    <w:rsid w:val="001F2263"/>
    <w:rsid w:val="001F2B5C"/>
    <w:rsid w:val="001F3829"/>
    <w:rsid w:val="001F6573"/>
    <w:rsid w:val="001F72AD"/>
    <w:rsid w:val="001F7FA6"/>
    <w:rsid w:val="00203298"/>
    <w:rsid w:val="0020466E"/>
    <w:rsid w:val="00204EB2"/>
    <w:rsid w:val="00206B02"/>
    <w:rsid w:val="00207D32"/>
    <w:rsid w:val="002102B0"/>
    <w:rsid w:val="002147B0"/>
    <w:rsid w:val="002162D8"/>
    <w:rsid w:val="0021774C"/>
    <w:rsid w:val="00223948"/>
    <w:rsid w:val="00225D4B"/>
    <w:rsid w:val="002277FC"/>
    <w:rsid w:val="002314D4"/>
    <w:rsid w:val="00231F52"/>
    <w:rsid w:val="00232864"/>
    <w:rsid w:val="002346B9"/>
    <w:rsid w:val="00240FD9"/>
    <w:rsid w:val="00245920"/>
    <w:rsid w:val="002516CF"/>
    <w:rsid w:val="002552AC"/>
    <w:rsid w:val="0026259B"/>
    <w:rsid w:val="00263697"/>
    <w:rsid w:val="00263867"/>
    <w:rsid w:val="00264122"/>
    <w:rsid w:val="00267176"/>
    <w:rsid w:val="00273A4C"/>
    <w:rsid w:val="002769E1"/>
    <w:rsid w:val="00276EE8"/>
    <w:rsid w:val="00277E33"/>
    <w:rsid w:val="002806C2"/>
    <w:rsid w:val="00281C16"/>
    <w:rsid w:val="00282569"/>
    <w:rsid w:val="00283541"/>
    <w:rsid w:val="0028487C"/>
    <w:rsid w:val="002865F6"/>
    <w:rsid w:val="00287409"/>
    <w:rsid w:val="00287998"/>
    <w:rsid w:val="00291F39"/>
    <w:rsid w:val="00292884"/>
    <w:rsid w:val="00293E8F"/>
    <w:rsid w:val="0029726A"/>
    <w:rsid w:val="002A32C6"/>
    <w:rsid w:val="002A731F"/>
    <w:rsid w:val="002B3E33"/>
    <w:rsid w:val="002B4B7E"/>
    <w:rsid w:val="002B78BD"/>
    <w:rsid w:val="002B7F88"/>
    <w:rsid w:val="002C4487"/>
    <w:rsid w:val="002C7B0F"/>
    <w:rsid w:val="002E332D"/>
    <w:rsid w:val="002E362C"/>
    <w:rsid w:val="002E5DBF"/>
    <w:rsid w:val="002F215F"/>
    <w:rsid w:val="002F37AE"/>
    <w:rsid w:val="002F4B3C"/>
    <w:rsid w:val="0030095C"/>
    <w:rsid w:val="00301C96"/>
    <w:rsid w:val="0030281B"/>
    <w:rsid w:val="00303A15"/>
    <w:rsid w:val="003115D3"/>
    <w:rsid w:val="003205BC"/>
    <w:rsid w:val="003256CE"/>
    <w:rsid w:val="00330421"/>
    <w:rsid w:val="00333560"/>
    <w:rsid w:val="00333F0F"/>
    <w:rsid w:val="003355F9"/>
    <w:rsid w:val="0033594D"/>
    <w:rsid w:val="003415D0"/>
    <w:rsid w:val="00341E1A"/>
    <w:rsid w:val="00341F12"/>
    <w:rsid w:val="00345594"/>
    <w:rsid w:val="003457DC"/>
    <w:rsid w:val="00345D3A"/>
    <w:rsid w:val="0035235D"/>
    <w:rsid w:val="00353876"/>
    <w:rsid w:val="003553B0"/>
    <w:rsid w:val="003604B0"/>
    <w:rsid w:val="003628C0"/>
    <w:rsid w:val="0036329F"/>
    <w:rsid w:val="00370337"/>
    <w:rsid w:val="003715D8"/>
    <w:rsid w:val="00372D71"/>
    <w:rsid w:val="00372D8C"/>
    <w:rsid w:val="003732FB"/>
    <w:rsid w:val="00373AEA"/>
    <w:rsid w:val="003756AD"/>
    <w:rsid w:val="003801CF"/>
    <w:rsid w:val="0038250E"/>
    <w:rsid w:val="00384F02"/>
    <w:rsid w:val="00387309"/>
    <w:rsid w:val="00392941"/>
    <w:rsid w:val="003A4DA1"/>
    <w:rsid w:val="003A5095"/>
    <w:rsid w:val="003B0416"/>
    <w:rsid w:val="003B14DB"/>
    <w:rsid w:val="003C102E"/>
    <w:rsid w:val="003D24D9"/>
    <w:rsid w:val="003D402D"/>
    <w:rsid w:val="003D4A2A"/>
    <w:rsid w:val="003E5A40"/>
    <w:rsid w:val="003E668C"/>
    <w:rsid w:val="003E69BC"/>
    <w:rsid w:val="003E722A"/>
    <w:rsid w:val="003E7A6E"/>
    <w:rsid w:val="003F0E4D"/>
    <w:rsid w:val="003F2B17"/>
    <w:rsid w:val="004000E5"/>
    <w:rsid w:val="0040746C"/>
    <w:rsid w:val="0041133A"/>
    <w:rsid w:val="00413723"/>
    <w:rsid w:val="00421CEE"/>
    <w:rsid w:val="004220FA"/>
    <w:rsid w:val="00426F2A"/>
    <w:rsid w:val="00427034"/>
    <w:rsid w:val="00427E71"/>
    <w:rsid w:val="004314DE"/>
    <w:rsid w:val="004327BA"/>
    <w:rsid w:val="004339BB"/>
    <w:rsid w:val="00440D12"/>
    <w:rsid w:val="00453B6D"/>
    <w:rsid w:val="00457C11"/>
    <w:rsid w:val="00457E6C"/>
    <w:rsid w:val="004610CC"/>
    <w:rsid w:val="00463D3A"/>
    <w:rsid w:val="004712C7"/>
    <w:rsid w:val="004770FF"/>
    <w:rsid w:val="004779DA"/>
    <w:rsid w:val="00480E26"/>
    <w:rsid w:val="00485DC4"/>
    <w:rsid w:val="00486134"/>
    <w:rsid w:val="00492718"/>
    <w:rsid w:val="00492A54"/>
    <w:rsid w:val="004A06F4"/>
    <w:rsid w:val="004A280E"/>
    <w:rsid w:val="004A4CE6"/>
    <w:rsid w:val="004B3284"/>
    <w:rsid w:val="004B668B"/>
    <w:rsid w:val="004C055D"/>
    <w:rsid w:val="004C0B2B"/>
    <w:rsid w:val="004C0BE0"/>
    <w:rsid w:val="004C18DC"/>
    <w:rsid w:val="004C1F56"/>
    <w:rsid w:val="004C2926"/>
    <w:rsid w:val="004C3652"/>
    <w:rsid w:val="004C46A2"/>
    <w:rsid w:val="004C57C6"/>
    <w:rsid w:val="004D0246"/>
    <w:rsid w:val="004E0715"/>
    <w:rsid w:val="004E0D9B"/>
    <w:rsid w:val="004E1458"/>
    <w:rsid w:val="004E1989"/>
    <w:rsid w:val="004E36D1"/>
    <w:rsid w:val="004E5F51"/>
    <w:rsid w:val="004E6A29"/>
    <w:rsid w:val="004F055F"/>
    <w:rsid w:val="004F349C"/>
    <w:rsid w:val="004F48F4"/>
    <w:rsid w:val="00501F46"/>
    <w:rsid w:val="0050265F"/>
    <w:rsid w:val="0050360D"/>
    <w:rsid w:val="0050468B"/>
    <w:rsid w:val="00504B71"/>
    <w:rsid w:val="0050675D"/>
    <w:rsid w:val="00511323"/>
    <w:rsid w:val="00511E8C"/>
    <w:rsid w:val="005152F1"/>
    <w:rsid w:val="005157FE"/>
    <w:rsid w:val="00520AE0"/>
    <w:rsid w:val="00520CBA"/>
    <w:rsid w:val="00521D77"/>
    <w:rsid w:val="00521FA7"/>
    <w:rsid w:val="0052246A"/>
    <w:rsid w:val="005247DD"/>
    <w:rsid w:val="00530CF1"/>
    <w:rsid w:val="0053378A"/>
    <w:rsid w:val="00533DE2"/>
    <w:rsid w:val="00534FAC"/>
    <w:rsid w:val="00535EB1"/>
    <w:rsid w:val="00537A0E"/>
    <w:rsid w:val="00537A59"/>
    <w:rsid w:val="005406EC"/>
    <w:rsid w:val="00540C65"/>
    <w:rsid w:val="00542E68"/>
    <w:rsid w:val="00542F92"/>
    <w:rsid w:val="00543400"/>
    <w:rsid w:val="00546757"/>
    <w:rsid w:val="00551C34"/>
    <w:rsid w:val="005565D2"/>
    <w:rsid w:val="005576C6"/>
    <w:rsid w:val="00561274"/>
    <w:rsid w:val="00561565"/>
    <w:rsid w:val="00563727"/>
    <w:rsid w:val="00571B82"/>
    <w:rsid w:val="005725F4"/>
    <w:rsid w:val="0058047A"/>
    <w:rsid w:val="00581383"/>
    <w:rsid w:val="0058140A"/>
    <w:rsid w:val="005833A9"/>
    <w:rsid w:val="00590313"/>
    <w:rsid w:val="00591236"/>
    <w:rsid w:val="00591F8F"/>
    <w:rsid w:val="00592BC8"/>
    <w:rsid w:val="005953B1"/>
    <w:rsid w:val="005A61DC"/>
    <w:rsid w:val="005A659B"/>
    <w:rsid w:val="005B265D"/>
    <w:rsid w:val="005B55DF"/>
    <w:rsid w:val="005B5FE1"/>
    <w:rsid w:val="005C1920"/>
    <w:rsid w:val="005C1C0E"/>
    <w:rsid w:val="005C77C8"/>
    <w:rsid w:val="005D3C58"/>
    <w:rsid w:val="005D4C68"/>
    <w:rsid w:val="005D63C7"/>
    <w:rsid w:val="005E2BCA"/>
    <w:rsid w:val="005F0829"/>
    <w:rsid w:val="005F0C0F"/>
    <w:rsid w:val="005F2135"/>
    <w:rsid w:val="00600B81"/>
    <w:rsid w:val="006013BA"/>
    <w:rsid w:val="00604820"/>
    <w:rsid w:val="0060596C"/>
    <w:rsid w:val="0060699F"/>
    <w:rsid w:val="00611A16"/>
    <w:rsid w:val="006131B7"/>
    <w:rsid w:val="00616776"/>
    <w:rsid w:val="0061741E"/>
    <w:rsid w:val="00621DA9"/>
    <w:rsid w:val="00623E16"/>
    <w:rsid w:val="00624EBA"/>
    <w:rsid w:val="00627234"/>
    <w:rsid w:val="0063185E"/>
    <w:rsid w:val="00640272"/>
    <w:rsid w:val="00642C74"/>
    <w:rsid w:val="00644371"/>
    <w:rsid w:val="0064615F"/>
    <w:rsid w:val="0064632A"/>
    <w:rsid w:val="006573FF"/>
    <w:rsid w:val="006620A6"/>
    <w:rsid w:val="00663927"/>
    <w:rsid w:val="006655BA"/>
    <w:rsid w:val="0066612B"/>
    <w:rsid w:val="0066615F"/>
    <w:rsid w:val="00667014"/>
    <w:rsid w:val="0067019D"/>
    <w:rsid w:val="00670D79"/>
    <w:rsid w:val="00670E05"/>
    <w:rsid w:val="006754DA"/>
    <w:rsid w:val="00675E3E"/>
    <w:rsid w:val="0068493C"/>
    <w:rsid w:val="00685589"/>
    <w:rsid w:val="00686C4B"/>
    <w:rsid w:val="00687EC9"/>
    <w:rsid w:val="00693EC0"/>
    <w:rsid w:val="006974AB"/>
    <w:rsid w:val="006A4F19"/>
    <w:rsid w:val="006A5F82"/>
    <w:rsid w:val="006B2843"/>
    <w:rsid w:val="006B332B"/>
    <w:rsid w:val="006C2442"/>
    <w:rsid w:val="006C4474"/>
    <w:rsid w:val="006C508B"/>
    <w:rsid w:val="006C60DB"/>
    <w:rsid w:val="006D267F"/>
    <w:rsid w:val="006D2850"/>
    <w:rsid w:val="006D422E"/>
    <w:rsid w:val="006D6887"/>
    <w:rsid w:val="006E00D2"/>
    <w:rsid w:val="006E4B15"/>
    <w:rsid w:val="006F04BE"/>
    <w:rsid w:val="006F0D51"/>
    <w:rsid w:val="006F78A8"/>
    <w:rsid w:val="00700458"/>
    <w:rsid w:val="00702791"/>
    <w:rsid w:val="00703655"/>
    <w:rsid w:val="00704060"/>
    <w:rsid w:val="00710116"/>
    <w:rsid w:val="007166CB"/>
    <w:rsid w:val="007169D5"/>
    <w:rsid w:val="007173D6"/>
    <w:rsid w:val="00717AE5"/>
    <w:rsid w:val="00717CA1"/>
    <w:rsid w:val="0072048B"/>
    <w:rsid w:val="00720D6F"/>
    <w:rsid w:val="00723033"/>
    <w:rsid w:val="007255D9"/>
    <w:rsid w:val="00740714"/>
    <w:rsid w:val="00740EED"/>
    <w:rsid w:val="00746641"/>
    <w:rsid w:val="00750379"/>
    <w:rsid w:val="00753A31"/>
    <w:rsid w:val="00753B21"/>
    <w:rsid w:val="00760D54"/>
    <w:rsid w:val="007640B3"/>
    <w:rsid w:val="007669C9"/>
    <w:rsid w:val="0077026C"/>
    <w:rsid w:val="007739C6"/>
    <w:rsid w:val="0077513A"/>
    <w:rsid w:val="00776767"/>
    <w:rsid w:val="00781B4F"/>
    <w:rsid w:val="00785B84"/>
    <w:rsid w:val="007861B9"/>
    <w:rsid w:val="0079252A"/>
    <w:rsid w:val="007932E9"/>
    <w:rsid w:val="0079434F"/>
    <w:rsid w:val="0079678E"/>
    <w:rsid w:val="00797E1E"/>
    <w:rsid w:val="007A0E06"/>
    <w:rsid w:val="007A2481"/>
    <w:rsid w:val="007A3D42"/>
    <w:rsid w:val="007B0A51"/>
    <w:rsid w:val="007B154B"/>
    <w:rsid w:val="007B397E"/>
    <w:rsid w:val="007B3E24"/>
    <w:rsid w:val="007B4759"/>
    <w:rsid w:val="007B5989"/>
    <w:rsid w:val="007C0C10"/>
    <w:rsid w:val="007C4061"/>
    <w:rsid w:val="007C453A"/>
    <w:rsid w:val="007D0E71"/>
    <w:rsid w:val="007D404C"/>
    <w:rsid w:val="007E2032"/>
    <w:rsid w:val="007E2318"/>
    <w:rsid w:val="007E262E"/>
    <w:rsid w:val="007E51C7"/>
    <w:rsid w:val="007E746B"/>
    <w:rsid w:val="007F46F6"/>
    <w:rsid w:val="007F595F"/>
    <w:rsid w:val="007F5A74"/>
    <w:rsid w:val="007F5ADF"/>
    <w:rsid w:val="007F5FC9"/>
    <w:rsid w:val="007F6DF1"/>
    <w:rsid w:val="007F79BB"/>
    <w:rsid w:val="00800ADB"/>
    <w:rsid w:val="008112E4"/>
    <w:rsid w:val="008115B3"/>
    <w:rsid w:val="00815F19"/>
    <w:rsid w:val="00822968"/>
    <w:rsid w:val="008242E1"/>
    <w:rsid w:val="00824B96"/>
    <w:rsid w:val="00825135"/>
    <w:rsid w:val="00825588"/>
    <w:rsid w:val="008335ED"/>
    <w:rsid w:val="00840204"/>
    <w:rsid w:val="00847DF3"/>
    <w:rsid w:val="008535F3"/>
    <w:rsid w:val="008608ED"/>
    <w:rsid w:val="008627B6"/>
    <w:rsid w:val="0086703B"/>
    <w:rsid w:val="00871083"/>
    <w:rsid w:val="00877E85"/>
    <w:rsid w:val="008812D7"/>
    <w:rsid w:val="008822C4"/>
    <w:rsid w:val="00883779"/>
    <w:rsid w:val="00884BD5"/>
    <w:rsid w:val="00885F66"/>
    <w:rsid w:val="008905E9"/>
    <w:rsid w:val="00894007"/>
    <w:rsid w:val="00895CDA"/>
    <w:rsid w:val="00895FDA"/>
    <w:rsid w:val="008A069B"/>
    <w:rsid w:val="008A54AF"/>
    <w:rsid w:val="008B5651"/>
    <w:rsid w:val="008B6A83"/>
    <w:rsid w:val="008C5A24"/>
    <w:rsid w:val="008C7679"/>
    <w:rsid w:val="008C77FE"/>
    <w:rsid w:val="008D578D"/>
    <w:rsid w:val="008D68F6"/>
    <w:rsid w:val="008E0062"/>
    <w:rsid w:val="008E161F"/>
    <w:rsid w:val="008E2651"/>
    <w:rsid w:val="008E28FC"/>
    <w:rsid w:val="008E77C6"/>
    <w:rsid w:val="008F22F5"/>
    <w:rsid w:val="008F4F0D"/>
    <w:rsid w:val="008F5D12"/>
    <w:rsid w:val="008F7CD1"/>
    <w:rsid w:val="009001AA"/>
    <w:rsid w:val="00901058"/>
    <w:rsid w:val="009054E9"/>
    <w:rsid w:val="00905735"/>
    <w:rsid w:val="00906707"/>
    <w:rsid w:val="00913DC4"/>
    <w:rsid w:val="009168F8"/>
    <w:rsid w:val="009243E4"/>
    <w:rsid w:val="00924A3D"/>
    <w:rsid w:val="00930EC1"/>
    <w:rsid w:val="009312BE"/>
    <w:rsid w:val="00931FEB"/>
    <w:rsid w:val="009330A9"/>
    <w:rsid w:val="00940597"/>
    <w:rsid w:val="0094192D"/>
    <w:rsid w:val="0094676E"/>
    <w:rsid w:val="009471DA"/>
    <w:rsid w:val="009472FE"/>
    <w:rsid w:val="00947E8D"/>
    <w:rsid w:val="009500C0"/>
    <w:rsid w:val="009564B6"/>
    <w:rsid w:val="009571A7"/>
    <w:rsid w:val="009574F7"/>
    <w:rsid w:val="00960E91"/>
    <w:rsid w:val="00961C91"/>
    <w:rsid w:val="0096468D"/>
    <w:rsid w:val="00970C58"/>
    <w:rsid w:val="00972BCA"/>
    <w:rsid w:val="00980F37"/>
    <w:rsid w:val="009813C5"/>
    <w:rsid w:val="009932C7"/>
    <w:rsid w:val="00997132"/>
    <w:rsid w:val="009978CC"/>
    <w:rsid w:val="009A0BEB"/>
    <w:rsid w:val="009A4454"/>
    <w:rsid w:val="009A6345"/>
    <w:rsid w:val="009A65DD"/>
    <w:rsid w:val="009B0820"/>
    <w:rsid w:val="009B5A16"/>
    <w:rsid w:val="009B6493"/>
    <w:rsid w:val="009B7214"/>
    <w:rsid w:val="009C0411"/>
    <w:rsid w:val="009C0854"/>
    <w:rsid w:val="009C1B14"/>
    <w:rsid w:val="009C3F32"/>
    <w:rsid w:val="009C512F"/>
    <w:rsid w:val="009C6668"/>
    <w:rsid w:val="009D1AEC"/>
    <w:rsid w:val="009D6B85"/>
    <w:rsid w:val="009E2E40"/>
    <w:rsid w:val="009E3C8A"/>
    <w:rsid w:val="009E4013"/>
    <w:rsid w:val="009E4B49"/>
    <w:rsid w:val="009E6F56"/>
    <w:rsid w:val="009E7D4D"/>
    <w:rsid w:val="00A01089"/>
    <w:rsid w:val="00A06B24"/>
    <w:rsid w:val="00A06B26"/>
    <w:rsid w:val="00A10EC0"/>
    <w:rsid w:val="00A131A6"/>
    <w:rsid w:val="00A1539E"/>
    <w:rsid w:val="00A22B50"/>
    <w:rsid w:val="00A2377A"/>
    <w:rsid w:val="00A23E37"/>
    <w:rsid w:val="00A3204A"/>
    <w:rsid w:val="00A323DF"/>
    <w:rsid w:val="00A36939"/>
    <w:rsid w:val="00A427C5"/>
    <w:rsid w:val="00A431FE"/>
    <w:rsid w:val="00A45CD8"/>
    <w:rsid w:val="00A519C3"/>
    <w:rsid w:val="00A53805"/>
    <w:rsid w:val="00A55814"/>
    <w:rsid w:val="00A62590"/>
    <w:rsid w:val="00A6297C"/>
    <w:rsid w:val="00A63A9B"/>
    <w:rsid w:val="00A65370"/>
    <w:rsid w:val="00A701AB"/>
    <w:rsid w:val="00A7100C"/>
    <w:rsid w:val="00A7354D"/>
    <w:rsid w:val="00A7488A"/>
    <w:rsid w:val="00A762B5"/>
    <w:rsid w:val="00A831B1"/>
    <w:rsid w:val="00A834A2"/>
    <w:rsid w:val="00A8708E"/>
    <w:rsid w:val="00A911BB"/>
    <w:rsid w:val="00AA1B8E"/>
    <w:rsid w:val="00AA25FA"/>
    <w:rsid w:val="00AA3F91"/>
    <w:rsid w:val="00AB3655"/>
    <w:rsid w:val="00AC1378"/>
    <w:rsid w:val="00AC5B96"/>
    <w:rsid w:val="00AD094C"/>
    <w:rsid w:val="00AD284F"/>
    <w:rsid w:val="00AD6844"/>
    <w:rsid w:val="00AE07CF"/>
    <w:rsid w:val="00AE7D64"/>
    <w:rsid w:val="00AF0520"/>
    <w:rsid w:val="00AF7164"/>
    <w:rsid w:val="00B00929"/>
    <w:rsid w:val="00B15F7F"/>
    <w:rsid w:val="00B1654D"/>
    <w:rsid w:val="00B20054"/>
    <w:rsid w:val="00B34F8F"/>
    <w:rsid w:val="00B34FBF"/>
    <w:rsid w:val="00B400CD"/>
    <w:rsid w:val="00B4144C"/>
    <w:rsid w:val="00B45AFB"/>
    <w:rsid w:val="00B45C8F"/>
    <w:rsid w:val="00B461CF"/>
    <w:rsid w:val="00B46DB9"/>
    <w:rsid w:val="00B52703"/>
    <w:rsid w:val="00B63A4F"/>
    <w:rsid w:val="00B65848"/>
    <w:rsid w:val="00B66906"/>
    <w:rsid w:val="00B70C95"/>
    <w:rsid w:val="00B737F3"/>
    <w:rsid w:val="00B767A9"/>
    <w:rsid w:val="00B8008A"/>
    <w:rsid w:val="00B810FC"/>
    <w:rsid w:val="00B83291"/>
    <w:rsid w:val="00B8434C"/>
    <w:rsid w:val="00B862FC"/>
    <w:rsid w:val="00B96D90"/>
    <w:rsid w:val="00B96E56"/>
    <w:rsid w:val="00B9738C"/>
    <w:rsid w:val="00BA53C3"/>
    <w:rsid w:val="00BB0142"/>
    <w:rsid w:val="00BB09BE"/>
    <w:rsid w:val="00BB116E"/>
    <w:rsid w:val="00BB150A"/>
    <w:rsid w:val="00BB47BE"/>
    <w:rsid w:val="00BB4AC4"/>
    <w:rsid w:val="00BC1B26"/>
    <w:rsid w:val="00BC2C3C"/>
    <w:rsid w:val="00BC483A"/>
    <w:rsid w:val="00BD4D79"/>
    <w:rsid w:val="00BD79E3"/>
    <w:rsid w:val="00BD7A82"/>
    <w:rsid w:val="00BE1949"/>
    <w:rsid w:val="00BE6FEA"/>
    <w:rsid w:val="00BF0224"/>
    <w:rsid w:val="00BF06C3"/>
    <w:rsid w:val="00BF1442"/>
    <w:rsid w:val="00BF6F19"/>
    <w:rsid w:val="00C0099A"/>
    <w:rsid w:val="00C11F37"/>
    <w:rsid w:val="00C12EAF"/>
    <w:rsid w:val="00C13B51"/>
    <w:rsid w:val="00C13BF4"/>
    <w:rsid w:val="00C14238"/>
    <w:rsid w:val="00C160CA"/>
    <w:rsid w:val="00C2341C"/>
    <w:rsid w:val="00C25757"/>
    <w:rsid w:val="00C27836"/>
    <w:rsid w:val="00C27A38"/>
    <w:rsid w:val="00C306C6"/>
    <w:rsid w:val="00C373E3"/>
    <w:rsid w:val="00C40996"/>
    <w:rsid w:val="00C413B5"/>
    <w:rsid w:val="00C440E0"/>
    <w:rsid w:val="00C46FC2"/>
    <w:rsid w:val="00C46FFE"/>
    <w:rsid w:val="00C5159B"/>
    <w:rsid w:val="00C51738"/>
    <w:rsid w:val="00C57A6E"/>
    <w:rsid w:val="00C6265C"/>
    <w:rsid w:val="00C64126"/>
    <w:rsid w:val="00C648F5"/>
    <w:rsid w:val="00C7651A"/>
    <w:rsid w:val="00C768B3"/>
    <w:rsid w:val="00C77E6D"/>
    <w:rsid w:val="00C818F2"/>
    <w:rsid w:val="00C83194"/>
    <w:rsid w:val="00C8475F"/>
    <w:rsid w:val="00C87BAB"/>
    <w:rsid w:val="00C90A19"/>
    <w:rsid w:val="00C95D35"/>
    <w:rsid w:val="00C96D1A"/>
    <w:rsid w:val="00CA2C63"/>
    <w:rsid w:val="00CA4024"/>
    <w:rsid w:val="00CB2B82"/>
    <w:rsid w:val="00CB771C"/>
    <w:rsid w:val="00CB7E58"/>
    <w:rsid w:val="00CC01BE"/>
    <w:rsid w:val="00CC0669"/>
    <w:rsid w:val="00CC33A8"/>
    <w:rsid w:val="00CC4119"/>
    <w:rsid w:val="00CC5099"/>
    <w:rsid w:val="00CC6709"/>
    <w:rsid w:val="00CC6CAC"/>
    <w:rsid w:val="00CD0313"/>
    <w:rsid w:val="00CD17B7"/>
    <w:rsid w:val="00CD4AA7"/>
    <w:rsid w:val="00CD5D3C"/>
    <w:rsid w:val="00CD73C6"/>
    <w:rsid w:val="00CE1913"/>
    <w:rsid w:val="00CE739F"/>
    <w:rsid w:val="00D00C90"/>
    <w:rsid w:val="00D010CC"/>
    <w:rsid w:val="00D01361"/>
    <w:rsid w:val="00D042EC"/>
    <w:rsid w:val="00D057DA"/>
    <w:rsid w:val="00D0588C"/>
    <w:rsid w:val="00D12387"/>
    <w:rsid w:val="00D13F9B"/>
    <w:rsid w:val="00D15D51"/>
    <w:rsid w:val="00D20E40"/>
    <w:rsid w:val="00D22A4D"/>
    <w:rsid w:val="00D26455"/>
    <w:rsid w:val="00D27761"/>
    <w:rsid w:val="00D300BC"/>
    <w:rsid w:val="00D31DCB"/>
    <w:rsid w:val="00D32D15"/>
    <w:rsid w:val="00D36B5E"/>
    <w:rsid w:val="00D36CAF"/>
    <w:rsid w:val="00D4037A"/>
    <w:rsid w:val="00D43602"/>
    <w:rsid w:val="00D43809"/>
    <w:rsid w:val="00D47011"/>
    <w:rsid w:val="00D53C95"/>
    <w:rsid w:val="00D54CD3"/>
    <w:rsid w:val="00D6079C"/>
    <w:rsid w:val="00D60D73"/>
    <w:rsid w:val="00D663CD"/>
    <w:rsid w:val="00D72AA8"/>
    <w:rsid w:val="00D754C5"/>
    <w:rsid w:val="00D75940"/>
    <w:rsid w:val="00D801CC"/>
    <w:rsid w:val="00D86A5A"/>
    <w:rsid w:val="00D870FE"/>
    <w:rsid w:val="00D95F2B"/>
    <w:rsid w:val="00D973D6"/>
    <w:rsid w:val="00DA3B7C"/>
    <w:rsid w:val="00DA4483"/>
    <w:rsid w:val="00DA5336"/>
    <w:rsid w:val="00DA5BC9"/>
    <w:rsid w:val="00DA7B80"/>
    <w:rsid w:val="00DB453F"/>
    <w:rsid w:val="00DB4E8D"/>
    <w:rsid w:val="00DB5B09"/>
    <w:rsid w:val="00DB5DE8"/>
    <w:rsid w:val="00DB5EF2"/>
    <w:rsid w:val="00DC001A"/>
    <w:rsid w:val="00DC070E"/>
    <w:rsid w:val="00DD19BA"/>
    <w:rsid w:val="00DD424F"/>
    <w:rsid w:val="00DD4BFF"/>
    <w:rsid w:val="00DD64CD"/>
    <w:rsid w:val="00DD74F2"/>
    <w:rsid w:val="00DD7B0C"/>
    <w:rsid w:val="00DE0682"/>
    <w:rsid w:val="00DE1372"/>
    <w:rsid w:val="00DE36B0"/>
    <w:rsid w:val="00DE4DAF"/>
    <w:rsid w:val="00DF29CD"/>
    <w:rsid w:val="00DF2C0A"/>
    <w:rsid w:val="00DF3C0F"/>
    <w:rsid w:val="00DF5449"/>
    <w:rsid w:val="00DF5C1C"/>
    <w:rsid w:val="00DF6071"/>
    <w:rsid w:val="00E0644A"/>
    <w:rsid w:val="00E11104"/>
    <w:rsid w:val="00E14C60"/>
    <w:rsid w:val="00E15824"/>
    <w:rsid w:val="00E212F8"/>
    <w:rsid w:val="00E2199F"/>
    <w:rsid w:val="00E21A6E"/>
    <w:rsid w:val="00E2661F"/>
    <w:rsid w:val="00E26B8F"/>
    <w:rsid w:val="00E3081E"/>
    <w:rsid w:val="00E32296"/>
    <w:rsid w:val="00E327F2"/>
    <w:rsid w:val="00E34187"/>
    <w:rsid w:val="00E35462"/>
    <w:rsid w:val="00E366F2"/>
    <w:rsid w:val="00E41BD0"/>
    <w:rsid w:val="00E42609"/>
    <w:rsid w:val="00E468A9"/>
    <w:rsid w:val="00E471C3"/>
    <w:rsid w:val="00E539B9"/>
    <w:rsid w:val="00E607F1"/>
    <w:rsid w:val="00E6426B"/>
    <w:rsid w:val="00E671AA"/>
    <w:rsid w:val="00E752B4"/>
    <w:rsid w:val="00E77898"/>
    <w:rsid w:val="00E8328A"/>
    <w:rsid w:val="00E83A6C"/>
    <w:rsid w:val="00E958DA"/>
    <w:rsid w:val="00E96531"/>
    <w:rsid w:val="00E96DF1"/>
    <w:rsid w:val="00E96FE6"/>
    <w:rsid w:val="00EA092D"/>
    <w:rsid w:val="00EA1A2D"/>
    <w:rsid w:val="00EA2987"/>
    <w:rsid w:val="00EA3DE6"/>
    <w:rsid w:val="00EA3E0E"/>
    <w:rsid w:val="00EB6EA8"/>
    <w:rsid w:val="00EC4F05"/>
    <w:rsid w:val="00EC60D2"/>
    <w:rsid w:val="00EC6DF5"/>
    <w:rsid w:val="00EC763B"/>
    <w:rsid w:val="00ED33AE"/>
    <w:rsid w:val="00ED539E"/>
    <w:rsid w:val="00EE2C26"/>
    <w:rsid w:val="00EF1D88"/>
    <w:rsid w:val="00EF271C"/>
    <w:rsid w:val="00EF3C4E"/>
    <w:rsid w:val="00EF61BC"/>
    <w:rsid w:val="00EF7B09"/>
    <w:rsid w:val="00F10BA4"/>
    <w:rsid w:val="00F10D5B"/>
    <w:rsid w:val="00F14C23"/>
    <w:rsid w:val="00F15204"/>
    <w:rsid w:val="00F170E7"/>
    <w:rsid w:val="00F1752C"/>
    <w:rsid w:val="00F20B02"/>
    <w:rsid w:val="00F30C73"/>
    <w:rsid w:val="00F311B1"/>
    <w:rsid w:val="00F3265C"/>
    <w:rsid w:val="00F3343B"/>
    <w:rsid w:val="00F33AC6"/>
    <w:rsid w:val="00F4344E"/>
    <w:rsid w:val="00F45431"/>
    <w:rsid w:val="00F466DF"/>
    <w:rsid w:val="00F46EC6"/>
    <w:rsid w:val="00F46FF5"/>
    <w:rsid w:val="00F500E3"/>
    <w:rsid w:val="00F5306F"/>
    <w:rsid w:val="00F54C35"/>
    <w:rsid w:val="00F550F5"/>
    <w:rsid w:val="00F56A93"/>
    <w:rsid w:val="00F6042E"/>
    <w:rsid w:val="00F644FA"/>
    <w:rsid w:val="00F65DAD"/>
    <w:rsid w:val="00F73148"/>
    <w:rsid w:val="00F75D10"/>
    <w:rsid w:val="00F801D2"/>
    <w:rsid w:val="00F81D08"/>
    <w:rsid w:val="00F8244F"/>
    <w:rsid w:val="00F833AA"/>
    <w:rsid w:val="00F84227"/>
    <w:rsid w:val="00F8534B"/>
    <w:rsid w:val="00F864FF"/>
    <w:rsid w:val="00F86F15"/>
    <w:rsid w:val="00F94321"/>
    <w:rsid w:val="00F94F08"/>
    <w:rsid w:val="00F958F3"/>
    <w:rsid w:val="00FB593F"/>
    <w:rsid w:val="00FB62B6"/>
    <w:rsid w:val="00FB6E2D"/>
    <w:rsid w:val="00FB7C92"/>
    <w:rsid w:val="00FC0843"/>
    <w:rsid w:val="00FC08AF"/>
    <w:rsid w:val="00FC4049"/>
    <w:rsid w:val="00FD1774"/>
    <w:rsid w:val="00FD2FCA"/>
    <w:rsid w:val="00FD4DB7"/>
    <w:rsid w:val="00FD50CB"/>
    <w:rsid w:val="00FE1DA1"/>
    <w:rsid w:val="00FE50EB"/>
    <w:rsid w:val="00FE5DE2"/>
    <w:rsid w:val="00FE5EA8"/>
    <w:rsid w:val="00FF0779"/>
    <w:rsid w:val="00FF34EE"/>
    <w:rsid w:val="00FF55FE"/>
    <w:rsid w:val="00FF56FB"/>
    <w:rsid w:val="00FF5DC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87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HTML Variabl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84321"/>
    <w:rPr>
      <w:rFonts w:ascii="PalmSprings" w:hAnsi="PalmSprings"/>
      <w:sz w:val="24"/>
    </w:rPr>
  </w:style>
  <w:style w:type="paragraph" w:styleId="Nadpis1">
    <w:name w:val="heading 1"/>
    <w:basedOn w:val="Normln"/>
    <w:next w:val="Normln"/>
    <w:qFormat/>
    <w:rsid w:val="00084321"/>
    <w:pPr>
      <w:keepNext/>
      <w:jc w:val="center"/>
      <w:outlineLvl w:val="0"/>
    </w:pPr>
    <w:rPr>
      <w:rFonts w:ascii="Avalon" w:hAnsi="Avalon"/>
      <w:b/>
      <w:sz w:val="40"/>
    </w:rPr>
  </w:style>
  <w:style w:type="paragraph" w:styleId="Nadpis2">
    <w:name w:val="heading 2"/>
    <w:basedOn w:val="Normln"/>
    <w:next w:val="Normln"/>
    <w:qFormat/>
    <w:rsid w:val="00084321"/>
    <w:pPr>
      <w:keepNext/>
      <w:jc w:val="center"/>
      <w:outlineLvl w:val="1"/>
    </w:pPr>
    <w:rPr>
      <w:rFonts w:ascii="Avalon" w:hAnsi="Avalon"/>
      <w:b/>
      <w:sz w:val="32"/>
    </w:rPr>
  </w:style>
  <w:style w:type="paragraph" w:styleId="Nadpis3">
    <w:name w:val="heading 3"/>
    <w:basedOn w:val="Normln"/>
    <w:next w:val="Normln"/>
    <w:qFormat/>
    <w:rsid w:val="00084321"/>
    <w:pPr>
      <w:keepNext/>
      <w:jc w:val="center"/>
      <w:outlineLvl w:val="2"/>
    </w:pPr>
    <w:rPr>
      <w:rFonts w:ascii="Avalon" w:hAnsi="Avalon"/>
      <w:sz w:val="36"/>
    </w:rPr>
  </w:style>
  <w:style w:type="paragraph" w:styleId="Nadpis4">
    <w:name w:val="heading 4"/>
    <w:basedOn w:val="Normln"/>
    <w:next w:val="Normln"/>
    <w:qFormat/>
    <w:rsid w:val="00084321"/>
    <w:pPr>
      <w:keepNext/>
      <w:spacing w:before="240" w:after="60"/>
      <w:outlineLvl w:val="3"/>
    </w:pPr>
    <w:rPr>
      <w:rFonts w:ascii="Arial" w:hAnsi="Arial"/>
      <w:b/>
    </w:rPr>
  </w:style>
  <w:style w:type="paragraph" w:styleId="Nadpis5">
    <w:name w:val="heading 5"/>
    <w:basedOn w:val="Normln"/>
    <w:next w:val="Normln"/>
    <w:qFormat/>
    <w:rsid w:val="00084321"/>
    <w:pPr>
      <w:numPr>
        <w:ilvl w:val="4"/>
        <w:numId w:val="1"/>
      </w:numPr>
      <w:spacing w:before="240" w:after="60"/>
      <w:outlineLvl w:val="4"/>
    </w:pPr>
    <w:rPr>
      <w:sz w:val="22"/>
    </w:rPr>
  </w:style>
  <w:style w:type="paragraph" w:styleId="Nadpis6">
    <w:name w:val="heading 6"/>
    <w:basedOn w:val="Normln"/>
    <w:next w:val="Normln"/>
    <w:qFormat/>
    <w:rsid w:val="00084321"/>
    <w:pPr>
      <w:numPr>
        <w:ilvl w:val="5"/>
        <w:numId w:val="1"/>
      </w:numPr>
      <w:spacing w:before="240" w:after="60"/>
      <w:outlineLvl w:val="5"/>
    </w:pPr>
    <w:rPr>
      <w:i/>
      <w:sz w:val="22"/>
    </w:rPr>
  </w:style>
  <w:style w:type="paragraph" w:styleId="Nadpis7">
    <w:name w:val="heading 7"/>
    <w:basedOn w:val="Normln"/>
    <w:next w:val="Normln"/>
    <w:qFormat/>
    <w:rsid w:val="00084321"/>
    <w:pPr>
      <w:numPr>
        <w:ilvl w:val="6"/>
        <w:numId w:val="1"/>
      </w:numPr>
      <w:spacing w:before="240" w:after="60"/>
      <w:outlineLvl w:val="6"/>
    </w:pPr>
    <w:rPr>
      <w:rFonts w:ascii="Arial" w:hAnsi="Arial"/>
    </w:rPr>
  </w:style>
  <w:style w:type="paragraph" w:styleId="Nadpis8">
    <w:name w:val="heading 8"/>
    <w:basedOn w:val="Normln"/>
    <w:next w:val="Normln"/>
    <w:qFormat/>
    <w:rsid w:val="00084321"/>
    <w:pPr>
      <w:numPr>
        <w:ilvl w:val="7"/>
        <w:numId w:val="1"/>
      </w:numPr>
      <w:spacing w:before="240" w:after="60"/>
      <w:outlineLvl w:val="7"/>
    </w:pPr>
    <w:rPr>
      <w:rFonts w:ascii="Arial" w:hAnsi="Arial"/>
      <w:i/>
    </w:rPr>
  </w:style>
  <w:style w:type="paragraph" w:styleId="Nadpis9">
    <w:name w:val="heading 9"/>
    <w:basedOn w:val="Normln"/>
    <w:next w:val="Normln"/>
    <w:qFormat/>
    <w:rsid w:val="00084321"/>
    <w:pPr>
      <w:numPr>
        <w:ilvl w:val="8"/>
        <w:numId w:val="1"/>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084321"/>
    <w:pPr>
      <w:tabs>
        <w:tab w:val="center" w:pos="4536"/>
        <w:tab w:val="right" w:pos="9072"/>
      </w:tabs>
    </w:pPr>
  </w:style>
  <w:style w:type="paragraph" w:styleId="Zpat">
    <w:name w:val="footer"/>
    <w:basedOn w:val="Normln"/>
    <w:semiHidden/>
    <w:rsid w:val="00084321"/>
    <w:pPr>
      <w:tabs>
        <w:tab w:val="center" w:pos="4536"/>
        <w:tab w:val="right" w:pos="9072"/>
      </w:tabs>
    </w:pPr>
  </w:style>
  <w:style w:type="character" w:styleId="slostrnky">
    <w:name w:val="page number"/>
    <w:basedOn w:val="Standardnpsmoodstavce"/>
    <w:semiHidden/>
    <w:rsid w:val="00084321"/>
  </w:style>
  <w:style w:type="paragraph" w:styleId="Nzev">
    <w:name w:val="Title"/>
    <w:basedOn w:val="Normln"/>
    <w:qFormat/>
    <w:rsid w:val="00084321"/>
    <w:pPr>
      <w:spacing w:before="240" w:after="60"/>
      <w:jc w:val="center"/>
      <w:outlineLvl w:val="0"/>
    </w:pPr>
    <w:rPr>
      <w:rFonts w:ascii="Arial" w:hAnsi="Arial"/>
      <w:b/>
      <w:kern w:val="28"/>
      <w:sz w:val="32"/>
    </w:rPr>
  </w:style>
  <w:style w:type="paragraph" w:customStyle="1" w:styleId="Obsah1">
    <w:name w:val="Obsah1"/>
    <w:autoRedefine/>
    <w:rsid w:val="00084321"/>
    <w:pPr>
      <w:spacing w:before="360" w:after="360"/>
    </w:pPr>
    <w:rPr>
      <w:rFonts w:ascii="Arial" w:hAnsi="Arial" w:cs="Arial"/>
      <w:b/>
      <w:sz w:val="32"/>
    </w:rPr>
  </w:style>
  <w:style w:type="paragraph" w:customStyle="1" w:styleId="Obsah2tz">
    <w:name w:val="Obsah2tz"/>
    <w:basedOn w:val="Obsah1"/>
    <w:next w:val="Normln"/>
    <w:autoRedefine/>
    <w:rsid w:val="00084321"/>
    <w:pPr>
      <w:spacing w:before="240" w:after="240"/>
      <w:ind w:left="851"/>
    </w:pPr>
    <w:rPr>
      <w:sz w:val="24"/>
    </w:rPr>
  </w:style>
  <w:style w:type="paragraph" w:styleId="Normlnodsazen">
    <w:name w:val="Normal Indent"/>
    <w:basedOn w:val="Normln"/>
    <w:semiHidden/>
    <w:rsid w:val="00084321"/>
    <w:pPr>
      <w:ind w:left="708"/>
    </w:pPr>
  </w:style>
  <w:style w:type="paragraph" w:customStyle="1" w:styleId="Obsah">
    <w:name w:val="Obsah"/>
    <w:basedOn w:val="Normln"/>
    <w:rsid w:val="00084321"/>
    <w:pPr>
      <w:tabs>
        <w:tab w:val="right" w:leader="dot" w:pos="9299"/>
      </w:tabs>
      <w:spacing w:line="360" w:lineRule="auto"/>
    </w:pPr>
    <w:rPr>
      <w:rFonts w:ascii="Avalon" w:hAnsi="Avalon"/>
    </w:rPr>
  </w:style>
  <w:style w:type="paragraph" w:customStyle="1" w:styleId="Normlntz1">
    <w:name w:val="Normálnítz1"/>
    <w:basedOn w:val="Normln"/>
    <w:rsid w:val="00084321"/>
    <w:pPr>
      <w:numPr>
        <w:numId w:val="3"/>
      </w:numPr>
      <w:tabs>
        <w:tab w:val="left" w:pos="567"/>
      </w:tabs>
      <w:spacing w:before="120"/>
      <w:ind w:left="567" w:hanging="567"/>
      <w:jc w:val="both"/>
    </w:pPr>
  </w:style>
  <w:style w:type="paragraph" w:customStyle="1" w:styleId="nadpis1tz">
    <w:name w:val="nadpis_1tz"/>
    <w:next w:val="Normlntz"/>
    <w:autoRedefine/>
    <w:rsid w:val="00084321"/>
    <w:pPr>
      <w:widowControl w:val="0"/>
      <w:suppressAutoHyphens/>
      <w:spacing w:before="120"/>
      <w:outlineLvl w:val="0"/>
    </w:pPr>
    <w:rPr>
      <w:rFonts w:ascii="Arial Narrow" w:hAnsi="Arial Narrow"/>
      <w:b/>
      <w:bCs/>
      <w:i/>
      <w:iCs/>
      <w:sz w:val="24"/>
    </w:rPr>
  </w:style>
  <w:style w:type="paragraph" w:customStyle="1" w:styleId="Normlntz">
    <w:name w:val="Normálnítz"/>
    <w:basedOn w:val="Normln"/>
    <w:qFormat/>
    <w:rsid w:val="00084321"/>
    <w:pPr>
      <w:spacing w:before="120"/>
      <w:jc w:val="both"/>
    </w:pPr>
  </w:style>
  <w:style w:type="paragraph" w:customStyle="1" w:styleId="nadpis2tz0">
    <w:name w:val="nadpis_2tz"/>
    <w:basedOn w:val="Normln"/>
    <w:next w:val="Normlntz"/>
    <w:autoRedefine/>
    <w:rsid w:val="00084321"/>
    <w:pPr>
      <w:spacing w:before="120"/>
      <w:outlineLvl w:val="1"/>
    </w:pPr>
    <w:rPr>
      <w:rFonts w:ascii="Arial Narrow" w:hAnsi="Arial Narrow" w:cs="Arial"/>
      <w:b/>
      <w:bCs/>
      <w:i/>
      <w:iCs/>
      <w:color w:val="000000"/>
    </w:rPr>
  </w:style>
  <w:style w:type="paragraph" w:customStyle="1" w:styleId="nadpis3tz">
    <w:name w:val="nadpis_3tz"/>
    <w:next w:val="Normlntz"/>
    <w:autoRedefine/>
    <w:rsid w:val="00542F92"/>
    <w:pPr>
      <w:spacing w:before="120" w:after="120"/>
      <w:ind w:left="720" w:hanging="720"/>
      <w:outlineLvl w:val="2"/>
    </w:pPr>
    <w:rPr>
      <w:rFonts w:ascii="Arial Narrow" w:hAnsi="Arial Narrow"/>
      <w:sz w:val="24"/>
      <w:u w:val="single"/>
    </w:rPr>
  </w:style>
  <w:style w:type="paragraph" w:customStyle="1" w:styleId="nadpis4tz">
    <w:name w:val="nadpis_4tz"/>
    <w:next w:val="Normlntz"/>
    <w:autoRedefine/>
    <w:rsid w:val="00084321"/>
    <w:pPr>
      <w:numPr>
        <w:ilvl w:val="3"/>
        <w:numId w:val="2"/>
      </w:numPr>
      <w:spacing w:before="120" w:after="120"/>
      <w:outlineLvl w:val="3"/>
    </w:pPr>
    <w:rPr>
      <w:rFonts w:ascii="Avalon" w:hAnsi="Avalon"/>
      <w:b/>
      <w:sz w:val="24"/>
    </w:rPr>
  </w:style>
  <w:style w:type="paragraph" w:customStyle="1" w:styleId="Normlntz2">
    <w:name w:val="Normálnítz2"/>
    <w:basedOn w:val="Normln"/>
    <w:rsid w:val="00084321"/>
    <w:pPr>
      <w:numPr>
        <w:ilvl w:val="1"/>
        <w:numId w:val="4"/>
      </w:numPr>
      <w:tabs>
        <w:tab w:val="left" w:pos="567"/>
      </w:tabs>
      <w:spacing w:before="120"/>
      <w:ind w:left="567" w:hanging="567"/>
      <w:jc w:val="both"/>
    </w:pPr>
  </w:style>
  <w:style w:type="paragraph" w:customStyle="1" w:styleId="Nadpis2tz">
    <w:name w:val="Nadpis2tz"/>
    <w:basedOn w:val="Normln"/>
    <w:next w:val="Normln"/>
    <w:autoRedefine/>
    <w:rsid w:val="00084321"/>
    <w:pPr>
      <w:numPr>
        <w:numId w:val="5"/>
      </w:numPr>
      <w:spacing w:before="120" w:after="240"/>
      <w:outlineLvl w:val="1"/>
    </w:pPr>
    <w:rPr>
      <w:rFonts w:ascii="Avalon" w:hAnsi="Avalon"/>
      <w:b/>
      <w:sz w:val="32"/>
    </w:rPr>
  </w:style>
  <w:style w:type="paragraph" w:styleId="Zkladntext2">
    <w:name w:val="Body Text 2"/>
    <w:basedOn w:val="Normln"/>
    <w:link w:val="Zkladntext2Char"/>
    <w:rsid w:val="00084321"/>
    <w:pPr>
      <w:jc w:val="both"/>
    </w:pPr>
    <w:rPr>
      <w:i/>
      <w:sz w:val="20"/>
    </w:rPr>
  </w:style>
  <w:style w:type="paragraph" w:styleId="Zkladntext">
    <w:name w:val="Body Text"/>
    <w:aliases w:val="termo,()odstaved,Tučný text"/>
    <w:basedOn w:val="Normln"/>
    <w:semiHidden/>
    <w:rsid w:val="00084321"/>
    <w:pPr>
      <w:widowControl w:val="0"/>
      <w:spacing w:before="120"/>
      <w:jc w:val="both"/>
    </w:pPr>
    <w:rPr>
      <w:snapToGrid w:val="0"/>
      <w:color w:val="000000"/>
    </w:rPr>
  </w:style>
  <w:style w:type="paragraph" w:styleId="Zkladntextodsazen">
    <w:name w:val="Body Text Indent"/>
    <w:basedOn w:val="Normln"/>
    <w:link w:val="ZkladntextodsazenChar"/>
    <w:rsid w:val="00084321"/>
    <w:pPr>
      <w:ind w:left="330" w:hanging="330"/>
      <w:jc w:val="both"/>
    </w:pPr>
    <w:rPr>
      <w:rFonts w:ascii="Arial" w:hAnsi="Arial" w:cs="Arial"/>
      <w:bCs/>
      <w:sz w:val="32"/>
    </w:rPr>
  </w:style>
  <w:style w:type="paragraph" w:styleId="Zkladntextodsazen2">
    <w:name w:val="Body Text Indent 2"/>
    <w:basedOn w:val="Normln"/>
    <w:semiHidden/>
    <w:rsid w:val="00084321"/>
    <w:pPr>
      <w:ind w:left="2832" w:firstLine="570"/>
      <w:jc w:val="both"/>
    </w:pPr>
    <w:rPr>
      <w:rFonts w:ascii="Arial Narrow" w:hAnsi="Arial Narrow"/>
    </w:rPr>
  </w:style>
  <w:style w:type="paragraph" w:customStyle="1" w:styleId="Tabulkazkladn">
    <w:name w:val="Tabulka základní"/>
    <w:basedOn w:val="Normln"/>
    <w:rsid w:val="00084321"/>
    <w:pPr>
      <w:overflowPunct w:val="0"/>
      <w:autoSpaceDE w:val="0"/>
      <w:autoSpaceDN w:val="0"/>
      <w:adjustRightInd w:val="0"/>
      <w:spacing w:before="60" w:after="60"/>
      <w:textAlignment w:val="baseline"/>
    </w:pPr>
    <w:rPr>
      <w:rFonts w:ascii="Arial" w:hAnsi="Arial"/>
      <w:b/>
      <w:sz w:val="20"/>
    </w:rPr>
  </w:style>
  <w:style w:type="character" w:styleId="Hypertextovodkaz">
    <w:name w:val="Hyperlink"/>
    <w:rsid w:val="00084321"/>
    <w:rPr>
      <w:color w:val="0000FF"/>
      <w:u w:val="single"/>
    </w:rPr>
  </w:style>
  <w:style w:type="character" w:styleId="Sledovanodkaz">
    <w:name w:val="FollowedHyperlink"/>
    <w:semiHidden/>
    <w:rsid w:val="00084321"/>
    <w:rPr>
      <w:color w:val="800080"/>
      <w:u w:val="single"/>
    </w:rPr>
  </w:style>
  <w:style w:type="paragraph" w:customStyle="1" w:styleId="pismostandard">
    <w:name w:val="_pismo_standard"/>
    <w:basedOn w:val="Zkladntextodsazen"/>
    <w:rsid w:val="00084321"/>
    <w:pPr>
      <w:ind w:left="0" w:firstLine="357"/>
    </w:pPr>
    <w:rPr>
      <w:rFonts w:ascii="Times New Roman" w:hAnsi="Times New Roman" w:cs="Times New Roman"/>
      <w:bCs w:val="0"/>
      <w:sz w:val="22"/>
      <w:szCs w:val="22"/>
    </w:rPr>
  </w:style>
  <w:style w:type="paragraph" w:customStyle="1" w:styleId="nadpis5tz">
    <w:name w:val="nadpis_5tz"/>
    <w:basedOn w:val="Normln"/>
    <w:next w:val="Normlntz"/>
    <w:rsid w:val="00084321"/>
    <w:pPr>
      <w:tabs>
        <w:tab w:val="num" w:pos="1800"/>
      </w:tabs>
      <w:spacing w:before="120" w:after="120"/>
      <w:ind w:left="1008" w:hanging="1008"/>
      <w:outlineLvl w:val="4"/>
    </w:pPr>
    <w:rPr>
      <w:rFonts w:ascii="Arial" w:hAnsi="Arial" w:cs="Arial"/>
      <w:u w:val="single"/>
    </w:rPr>
  </w:style>
  <w:style w:type="paragraph" w:styleId="Seznam">
    <w:name w:val="List"/>
    <w:basedOn w:val="Zkladntext"/>
    <w:semiHidden/>
    <w:rsid w:val="00084321"/>
    <w:pPr>
      <w:widowControl/>
      <w:suppressAutoHyphens/>
      <w:spacing w:before="0" w:after="120"/>
      <w:jc w:val="left"/>
    </w:pPr>
    <w:rPr>
      <w:rFonts w:ascii="Avalon" w:hAnsi="Avalon" w:cs="Tahoma"/>
      <w:snapToGrid/>
      <w:color w:val="auto"/>
      <w:sz w:val="22"/>
      <w:szCs w:val="22"/>
      <w:lang w:eastAsia="ar-SA"/>
    </w:rPr>
  </w:style>
  <w:style w:type="character" w:customStyle="1" w:styleId="WW8Num9z2">
    <w:name w:val="WW8Num9z2"/>
    <w:rsid w:val="00084321"/>
    <w:rPr>
      <w:rFonts w:ascii="Wingdings" w:hAnsi="Wingdings"/>
    </w:rPr>
  </w:style>
  <w:style w:type="paragraph" w:customStyle="1" w:styleId="TPOOdstavec">
    <w:name w:val="TPO Odstavec"/>
    <w:basedOn w:val="Normln"/>
    <w:rsid w:val="00642C7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jc w:val="both"/>
    </w:pPr>
    <w:rPr>
      <w:rFonts w:ascii="Times New Roman" w:hAnsi="Times New Roman"/>
    </w:rPr>
  </w:style>
  <w:style w:type="paragraph" w:customStyle="1" w:styleId="Normln0">
    <w:name w:val="Normální~~"/>
    <w:basedOn w:val="Normln"/>
    <w:rsid w:val="00BC2C3C"/>
    <w:pPr>
      <w:widowControl w:val="0"/>
    </w:pPr>
    <w:rPr>
      <w:rFonts w:ascii="Times New Roman" w:hAnsi="Times New Roman"/>
      <w:noProof/>
      <w:sz w:val="20"/>
    </w:rPr>
  </w:style>
  <w:style w:type="character" w:styleId="PromnnHTML">
    <w:name w:val="HTML Variable"/>
    <w:rsid w:val="00FC08AF"/>
    <w:rPr>
      <w:b/>
      <w:bCs/>
      <w:i w:val="0"/>
      <w:iCs w:val="0"/>
    </w:rPr>
  </w:style>
  <w:style w:type="table" w:styleId="Mkatabulky">
    <w:name w:val="Table Grid"/>
    <w:basedOn w:val="Normlntabulka"/>
    <w:uiPriority w:val="59"/>
    <w:rsid w:val="00453B6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lnweb">
    <w:name w:val="Normal (Web)"/>
    <w:basedOn w:val="Normln"/>
    <w:rsid w:val="006D2850"/>
    <w:pPr>
      <w:spacing w:before="100" w:beforeAutospacing="1" w:after="100" w:afterAutospacing="1"/>
    </w:pPr>
    <w:rPr>
      <w:rFonts w:ascii="Times New Roman" w:hAnsi="Times New Roman"/>
      <w:szCs w:val="24"/>
    </w:rPr>
  </w:style>
  <w:style w:type="character" w:styleId="Siln">
    <w:name w:val="Strong"/>
    <w:qFormat/>
    <w:rsid w:val="006D2850"/>
    <w:rPr>
      <w:b/>
      <w:bCs/>
    </w:rPr>
  </w:style>
  <w:style w:type="paragraph" w:customStyle="1" w:styleId="Rejstk">
    <w:name w:val="Rejstřík"/>
    <w:basedOn w:val="Normln"/>
    <w:rsid w:val="006D2850"/>
    <w:pPr>
      <w:suppressLineNumbers/>
      <w:suppressAutoHyphens/>
      <w:ind w:firstLine="709"/>
      <w:jc w:val="both"/>
    </w:pPr>
    <w:rPr>
      <w:rFonts w:ascii="Arial" w:hAnsi="Arial" w:cs="Tahoma"/>
      <w:sz w:val="22"/>
      <w:szCs w:val="24"/>
      <w:lang w:eastAsia="ar-SA"/>
    </w:rPr>
  </w:style>
  <w:style w:type="paragraph" w:styleId="FormtovanvHTML">
    <w:name w:val="HTML Preformatted"/>
    <w:basedOn w:val="Normln"/>
    <w:rsid w:val="00143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rPr>
  </w:style>
  <w:style w:type="paragraph" w:customStyle="1" w:styleId="JKNadpis2">
    <w:name w:val="JK_Nadpis 2"/>
    <w:basedOn w:val="Nadpis2"/>
    <w:rsid w:val="003628C0"/>
    <w:pPr>
      <w:keepNext w:val="0"/>
      <w:numPr>
        <w:ilvl w:val="1"/>
        <w:numId w:val="6"/>
      </w:numPr>
      <w:spacing w:before="120"/>
      <w:jc w:val="both"/>
    </w:pPr>
    <w:rPr>
      <w:rFonts w:ascii="Arial" w:hAnsi="Arial"/>
      <w:b w:val="0"/>
      <w:sz w:val="22"/>
      <w:lang w:val="en-US"/>
    </w:rPr>
  </w:style>
  <w:style w:type="paragraph" w:customStyle="1" w:styleId="JKNadpis3">
    <w:name w:val="JK_Nadpis 3"/>
    <w:basedOn w:val="Nadpis3"/>
    <w:rsid w:val="003628C0"/>
    <w:pPr>
      <w:keepNext w:val="0"/>
      <w:numPr>
        <w:ilvl w:val="2"/>
        <w:numId w:val="6"/>
      </w:numPr>
      <w:spacing w:before="60"/>
      <w:jc w:val="both"/>
    </w:pPr>
    <w:rPr>
      <w:rFonts w:ascii="Arial" w:hAnsi="Arial"/>
      <w:sz w:val="22"/>
    </w:rPr>
  </w:style>
  <w:style w:type="paragraph" w:customStyle="1" w:styleId="Normln1">
    <w:name w:val="Normální1"/>
    <w:rsid w:val="00686C4B"/>
    <w:pPr>
      <w:widowControl w:val="0"/>
      <w:ind w:firstLine="284"/>
      <w:jc w:val="both"/>
    </w:pPr>
    <w:rPr>
      <w:rFonts w:ascii="Arial" w:hAnsi="Arial"/>
      <w:sz w:val="22"/>
    </w:rPr>
  </w:style>
  <w:style w:type="character" w:customStyle="1" w:styleId="ZkladntextodsazenChar">
    <w:name w:val="Základní text odsazený Char"/>
    <w:link w:val="Zkladntextodsazen"/>
    <w:rsid w:val="00126EB9"/>
    <w:rPr>
      <w:rFonts w:ascii="Arial" w:hAnsi="Arial" w:cs="Arial"/>
      <w:bCs/>
      <w:sz w:val="32"/>
    </w:rPr>
  </w:style>
  <w:style w:type="paragraph" w:styleId="Textbubliny">
    <w:name w:val="Balloon Text"/>
    <w:basedOn w:val="Normln"/>
    <w:link w:val="TextbublinyChar"/>
    <w:uiPriority w:val="99"/>
    <w:semiHidden/>
    <w:unhideWhenUsed/>
    <w:rsid w:val="005F0829"/>
    <w:rPr>
      <w:rFonts w:ascii="Tahoma" w:hAnsi="Tahoma" w:cs="Tahoma"/>
      <w:sz w:val="16"/>
      <w:szCs w:val="16"/>
    </w:rPr>
  </w:style>
  <w:style w:type="character" w:customStyle="1" w:styleId="TextbublinyChar">
    <w:name w:val="Text bubliny Char"/>
    <w:link w:val="Textbubliny"/>
    <w:uiPriority w:val="99"/>
    <w:semiHidden/>
    <w:rsid w:val="005F0829"/>
    <w:rPr>
      <w:rFonts w:ascii="Tahoma" w:hAnsi="Tahoma" w:cs="Tahoma"/>
      <w:sz w:val="16"/>
      <w:szCs w:val="16"/>
    </w:rPr>
  </w:style>
  <w:style w:type="paragraph" w:styleId="Zkladntext3">
    <w:name w:val="Body Text 3"/>
    <w:basedOn w:val="Normln"/>
    <w:link w:val="Zkladntext3Char"/>
    <w:uiPriority w:val="99"/>
    <w:semiHidden/>
    <w:unhideWhenUsed/>
    <w:rsid w:val="00CA4024"/>
    <w:pPr>
      <w:spacing w:after="120"/>
    </w:pPr>
    <w:rPr>
      <w:sz w:val="16"/>
      <w:szCs w:val="16"/>
    </w:rPr>
  </w:style>
  <w:style w:type="character" w:customStyle="1" w:styleId="Zkladntext3Char">
    <w:name w:val="Základní text 3 Char"/>
    <w:link w:val="Zkladntext3"/>
    <w:uiPriority w:val="99"/>
    <w:semiHidden/>
    <w:rsid w:val="00CA4024"/>
    <w:rPr>
      <w:rFonts w:ascii="PalmSprings" w:hAnsi="PalmSprings"/>
      <w:sz w:val="16"/>
      <w:szCs w:val="16"/>
    </w:rPr>
  </w:style>
  <w:style w:type="paragraph" w:styleId="Textkomente">
    <w:name w:val="annotation text"/>
    <w:basedOn w:val="Normln"/>
    <w:link w:val="TextkomenteChar"/>
    <w:semiHidden/>
    <w:rsid w:val="008E77C6"/>
    <w:rPr>
      <w:sz w:val="20"/>
    </w:rPr>
  </w:style>
  <w:style w:type="character" w:customStyle="1" w:styleId="TextkomenteChar">
    <w:name w:val="Text komentáře Char"/>
    <w:link w:val="Textkomente"/>
    <w:semiHidden/>
    <w:rsid w:val="008E77C6"/>
    <w:rPr>
      <w:rFonts w:ascii="PalmSprings" w:hAnsi="PalmSprings"/>
    </w:rPr>
  </w:style>
  <w:style w:type="character" w:customStyle="1" w:styleId="Zkladntext2Char">
    <w:name w:val="Základní text 2 Char"/>
    <w:link w:val="Zkladntext2"/>
    <w:locked/>
    <w:rsid w:val="0068493C"/>
    <w:rPr>
      <w:rFonts w:ascii="PalmSprings" w:hAnsi="PalmSprings"/>
      <w:i/>
    </w:rPr>
  </w:style>
  <w:style w:type="character" w:customStyle="1" w:styleId="ZhlavChar">
    <w:name w:val="Záhlaví Char"/>
    <w:link w:val="Zhlav"/>
    <w:rsid w:val="00D01361"/>
    <w:rPr>
      <w:rFonts w:ascii="PalmSprings" w:hAnsi="PalmSprings"/>
      <w:sz w:val="24"/>
    </w:rPr>
  </w:style>
  <w:style w:type="paragraph" w:customStyle="1" w:styleId="Stylnadpis1tzZarovnatdobloku">
    <w:name w:val="Styl nadpis_1tz + Zarovnat do bloku"/>
    <w:basedOn w:val="Normln"/>
    <w:rsid w:val="00DD4BFF"/>
    <w:pPr>
      <w:widowControl w:val="0"/>
      <w:tabs>
        <w:tab w:val="num" w:pos="360"/>
      </w:tabs>
      <w:suppressAutoHyphens/>
      <w:spacing w:before="240" w:after="120"/>
      <w:ind w:left="360" w:hanging="360"/>
      <w:jc w:val="both"/>
      <w:outlineLvl w:val="0"/>
    </w:pPr>
    <w:rPr>
      <w:rFonts w:ascii="Arial" w:hAnsi="Arial"/>
      <w:b/>
      <w:bCs/>
    </w:rPr>
  </w:style>
  <w:style w:type="paragraph" w:styleId="Rozvrendokumentu">
    <w:name w:val="Document Map"/>
    <w:basedOn w:val="Normln"/>
    <w:link w:val="RozvrendokumentuChar"/>
    <w:uiPriority w:val="99"/>
    <w:semiHidden/>
    <w:unhideWhenUsed/>
    <w:rsid w:val="00C40996"/>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rsid w:val="00C40996"/>
    <w:rPr>
      <w:rFonts w:ascii="Tahoma" w:hAnsi="Tahoma" w:cs="Tahoma"/>
      <w:sz w:val="16"/>
      <w:szCs w:val="16"/>
    </w:rPr>
  </w:style>
  <w:style w:type="paragraph" w:styleId="Odstavecseseznamem">
    <w:name w:val="List Paragraph"/>
    <w:basedOn w:val="Normln"/>
    <w:uiPriority w:val="34"/>
    <w:qFormat/>
    <w:rsid w:val="007169D5"/>
    <w:pPr>
      <w:ind w:left="720"/>
      <w:contextualSpacing/>
    </w:pPr>
  </w:style>
  <w:style w:type="paragraph" w:customStyle="1" w:styleId="Normln2">
    <w:name w:val="Normální~"/>
    <w:basedOn w:val="Normln"/>
    <w:rsid w:val="00611A16"/>
    <w:pPr>
      <w:jc w:val="both"/>
    </w:pPr>
    <w:rPr>
      <w:rFonts w:ascii="Calibri" w:eastAsia="Calibri" w:hAnsi="Calibri"/>
      <w:sz w:val="20"/>
      <w:lang w:eastAsia="en-US"/>
    </w:rPr>
  </w:style>
  <w:style w:type="character" w:customStyle="1" w:styleId="notranslate">
    <w:name w:val="notranslate"/>
    <w:basedOn w:val="Standardnpsmoodstavce"/>
    <w:rsid w:val="00F833AA"/>
  </w:style>
  <w:style w:type="paragraph" w:customStyle="1" w:styleId="Normlntz0">
    <w:name w:val="Normální_tz"/>
    <w:basedOn w:val="Normlntz"/>
    <w:link w:val="NormlntzChar"/>
    <w:qFormat/>
    <w:rsid w:val="0026259B"/>
    <w:pPr>
      <w:spacing w:before="60"/>
    </w:pPr>
    <w:rPr>
      <w:rFonts w:ascii="Arial" w:hAnsi="Arial"/>
      <w:sz w:val="22"/>
    </w:rPr>
  </w:style>
  <w:style w:type="character" w:customStyle="1" w:styleId="NormlntzChar">
    <w:name w:val="Normální_tz Char"/>
    <w:link w:val="Normlntz0"/>
    <w:rsid w:val="0026259B"/>
    <w:rPr>
      <w:rFonts w:ascii="Arial" w:hAnsi="Arial"/>
      <w:sz w:val="22"/>
    </w:rPr>
  </w:style>
</w:styles>
</file>

<file path=word/webSettings.xml><?xml version="1.0" encoding="utf-8"?>
<w:webSettings xmlns:r="http://schemas.openxmlformats.org/officeDocument/2006/relationships" xmlns:w="http://schemas.openxmlformats.org/wordprocessingml/2006/main">
  <w:divs>
    <w:div w:id="878738637">
      <w:bodyDiv w:val="1"/>
      <w:marLeft w:val="0"/>
      <w:marRight w:val="0"/>
      <w:marTop w:val="0"/>
      <w:marBottom w:val="0"/>
      <w:divBdr>
        <w:top w:val="none" w:sz="0" w:space="0" w:color="auto"/>
        <w:left w:val="none" w:sz="0" w:space="0" w:color="auto"/>
        <w:bottom w:val="none" w:sz="0" w:space="0" w:color="auto"/>
        <w:right w:val="none" w:sz="0" w:space="0" w:color="auto"/>
      </w:divBdr>
    </w:div>
    <w:div w:id="1026714228">
      <w:bodyDiv w:val="1"/>
      <w:marLeft w:val="0"/>
      <w:marRight w:val="0"/>
      <w:marTop w:val="0"/>
      <w:marBottom w:val="0"/>
      <w:divBdr>
        <w:top w:val="none" w:sz="0" w:space="0" w:color="auto"/>
        <w:left w:val="none" w:sz="0" w:space="0" w:color="auto"/>
        <w:bottom w:val="none" w:sz="0" w:space="0" w:color="auto"/>
        <w:right w:val="none" w:sz="0" w:space="0" w:color="auto"/>
      </w:divBdr>
      <w:divsChild>
        <w:div w:id="452985263">
          <w:marLeft w:val="0"/>
          <w:marRight w:val="0"/>
          <w:marTop w:val="0"/>
          <w:marBottom w:val="0"/>
          <w:divBdr>
            <w:top w:val="none" w:sz="0" w:space="0" w:color="auto"/>
            <w:left w:val="none" w:sz="0" w:space="0" w:color="auto"/>
            <w:bottom w:val="none" w:sz="0" w:space="0" w:color="auto"/>
            <w:right w:val="none" w:sz="0" w:space="0" w:color="auto"/>
          </w:divBdr>
        </w:div>
        <w:div w:id="753864765">
          <w:marLeft w:val="0"/>
          <w:marRight w:val="0"/>
          <w:marTop w:val="0"/>
          <w:marBottom w:val="0"/>
          <w:divBdr>
            <w:top w:val="none" w:sz="0" w:space="0" w:color="auto"/>
            <w:left w:val="none" w:sz="0" w:space="0" w:color="auto"/>
            <w:bottom w:val="none" w:sz="0" w:space="0" w:color="auto"/>
            <w:right w:val="none" w:sz="0" w:space="0" w:color="auto"/>
          </w:divBdr>
        </w:div>
        <w:div w:id="153688247">
          <w:marLeft w:val="0"/>
          <w:marRight w:val="0"/>
          <w:marTop w:val="0"/>
          <w:marBottom w:val="0"/>
          <w:divBdr>
            <w:top w:val="none" w:sz="0" w:space="0" w:color="auto"/>
            <w:left w:val="none" w:sz="0" w:space="0" w:color="auto"/>
            <w:bottom w:val="none" w:sz="0" w:space="0" w:color="auto"/>
            <w:right w:val="none" w:sz="0" w:space="0" w:color="auto"/>
          </w:divBdr>
        </w:div>
        <w:div w:id="930817247">
          <w:marLeft w:val="0"/>
          <w:marRight w:val="0"/>
          <w:marTop w:val="0"/>
          <w:marBottom w:val="0"/>
          <w:divBdr>
            <w:top w:val="none" w:sz="0" w:space="0" w:color="auto"/>
            <w:left w:val="none" w:sz="0" w:space="0" w:color="auto"/>
            <w:bottom w:val="none" w:sz="0" w:space="0" w:color="auto"/>
            <w:right w:val="none" w:sz="0" w:space="0" w:color="auto"/>
          </w:divBdr>
        </w:div>
        <w:div w:id="239944896">
          <w:marLeft w:val="0"/>
          <w:marRight w:val="0"/>
          <w:marTop w:val="0"/>
          <w:marBottom w:val="0"/>
          <w:divBdr>
            <w:top w:val="none" w:sz="0" w:space="0" w:color="auto"/>
            <w:left w:val="none" w:sz="0" w:space="0" w:color="auto"/>
            <w:bottom w:val="none" w:sz="0" w:space="0" w:color="auto"/>
            <w:right w:val="none" w:sz="0" w:space="0" w:color="auto"/>
          </w:divBdr>
        </w:div>
        <w:div w:id="443690053">
          <w:marLeft w:val="0"/>
          <w:marRight w:val="0"/>
          <w:marTop w:val="0"/>
          <w:marBottom w:val="0"/>
          <w:divBdr>
            <w:top w:val="none" w:sz="0" w:space="0" w:color="auto"/>
            <w:left w:val="none" w:sz="0" w:space="0" w:color="auto"/>
            <w:bottom w:val="none" w:sz="0" w:space="0" w:color="auto"/>
            <w:right w:val="none" w:sz="0" w:space="0" w:color="auto"/>
          </w:divBdr>
        </w:div>
        <w:div w:id="1756391610">
          <w:marLeft w:val="0"/>
          <w:marRight w:val="0"/>
          <w:marTop w:val="0"/>
          <w:marBottom w:val="0"/>
          <w:divBdr>
            <w:top w:val="none" w:sz="0" w:space="0" w:color="auto"/>
            <w:left w:val="none" w:sz="0" w:space="0" w:color="auto"/>
            <w:bottom w:val="none" w:sz="0" w:space="0" w:color="auto"/>
            <w:right w:val="none" w:sz="0" w:space="0" w:color="auto"/>
          </w:divBdr>
        </w:div>
        <w:div w:id="1470629773">
          <w:marLeft w:val="0"/>
          <w:marRight w:val="0"/>
          <w:marTop w:val="0"/>
          <w:marBottom w:val="0"/>
          <w:divBdr>
            <w:top w:val="none" w:sz="0" w:space="0" w:color="auto"/>
            <w:left w:val="none" w:sz="0" w:space="0" w:color="auto"/>
            <w:bottom w:val="none" w:sz="0" w:space="0" w:color="auto"/>
            <w:right w:val="none" w:sz="0" w:space="0" w:color="auto"/>
          </w:divBdr>
        </w:div>
      </w:divsChild>
    </w:div>
    <w:div w:id="1076439149">
      <w:bodyDiv w:val="1"/>
      <w:marLeft w:val="0"/>
      <w:marRight w:val="0"/>
      <w:marTop w:val="0"/>
      <w:marBottom w:val="0"/>
      <w:divBdr>
        <w:top w:val="none" w:sz="0" w:space="0" w:color="auto"/>
        <w:left w:val="none" w:sz="0" w:space="0" w:color="auto"/>
        <w:bottom w:val="none" w:sz="0" w:space="0" w:color="auto"/>
        <w:right w:val="none" w:sz="0" w:space="0" w:color="auto"/>
      </w:divBdr>
    </w:div>
    <w:div w:id="1115633434">
      <w:bodyDiv w:val="1"/>
      <w:marLeft w:val="0"/>
      <w:marRight w:val="0"/>
      <w:marTop w:val="0"/>
      <w:marBottom w:val="0"/>
      <w:divBdr>
        <w:top w:val="none" w:sz="0" w:space="0" w:color="auto"/>
        <w:left w:val="none" w:sz="0" w:space="0" w:color="auto"/>
        <w:bottom w:val="none" w:sz="0" w:space="0" w:color="auto"/>
        <w:right w:val="none" w:sz="0" w:space="0" w:color="auto"/>
      </w:divBdr>
    </w:div>
    <w:div w:id="1242719733">
      <w:bodyDiv w:val="1"/>
      <w:marLeft w:val="0"/>
      <w:marRight w:val="0"/>
      <w:marTop w:val="0"/>
      <w:marBottom w:val="0"/>
      <w:divBdr>
        <w:top w:val="none" w:sz="0" w:space="0" w:color="auto"/>
        <w:left w:val="none" w:sz="0" w:space="0" w:color="auto"/>
        <w:bottom w:val="none" w:sz="0" w:space="0" w:color="auto"/>
        <w:right w:val="none" w:sz="0" w:space="0" w:color="auto"/>
      </w:divBdr>
    </w:div>
    <w:div w:id="1424574360">
      <w:bodyDiv w:val="1"/>
      <w:marLeft w:val="0"/>
      <w:marRight w:val="0"/>
      <w:marTop w:val="0"/>
      <w:marBottom w:val="0"/>
      <w:divBdr>
        <w:top w:val="none" w:sz="0" w:space="0" w:color="auto"/>
        <w:left w:val="none" w:sz="0" w:space="0" w:color="auto"/>
        <w:bottom w:val="none" w:sz="0" w:space="0" w:color="auto"/>
        <w:right w:val="none" w:sz="0" w:space="0" w:color="auto"/>
      </w:divBdr>
    </w:div>
    <w:div w:id="1480417439">
      <w:bodyDiv w:val="1"/>
      <w:marLeft w:val="0"/>
      <w:marRight w:val="0"/>
      <w:marTop w:val="0"/>
      <w:marBottom w:val="0"/>
      <w:divBdr>
        <w:top w:val="none" w:sz="0" w:space="0" w:color="auto"/>
        <w:left w:val="none" w:sz="0" w:space="0" w:color="auto"/>
        <w:bottom w:val="none" w:sz="0" w:space="0" w:color="auto"/>
        <w:right w:val="none" w:sz="0" w:space="0" w:color="auto"/>
      </w:divBdr>
    </w:div>
    <w:div w:id="2001423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ntar.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intar.cz" TargetMode="Externa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6.wmf"/></Relationships>
</file>

<file path=word/_rels/settings.xml.rels><?xml version="1.0" encoding="UTF-8" standalone="yes"?>
<Relationships xmlns="http://schemas.openxmlformats.org/package/2006/relationships"><Relationship Id="rId1" Type="http://schemas.openxmlformats.org/officeDocument/2006/relationships/attachedTemplate" Target="file:///D:\_Dokumenty\2005\SOU-spoju\tzp_as.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795895-1A38-453C-97C8-8E95587B1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tzp_as</Template>
  <TotalTime>0</TotalTime>
  <Pages>23</Pages>
  <Words>7152</Words>
  <Characters>42202</Characters>
  <Application>Microsoft Office Word</Application>
  <DocSecurity>0</DocSecurity>
  <Lines>351</Lines>
  <Paragraphs>98</Paragraphs>
  <ScaleCrop>false</ScaleCrop>
  <HeadingPairs>
    <vt:vector size="2" baseType="variant">
      <vt:variant>
        <vt:lpstr>Název</vt:lpstr>
      </vt:variant>
      <vt:variant>
        <vt:i4>1</vt:i4>
      </vt:variant>
    </vt:vector>
  </HeadingPairs>
  <TitlesOfParts>
    <vt:vector size="1" baseType="lpstr">
      <vt:lpstr>Zde stiskni   a napiš název akce</vt:lpstr>
    </vt:vector>
  </TitlesOfParts>
  <Company>Brno</Company>
  <LinksUpToDate>false</LinksUpToDate>
  <CharactersWithSpaces>49256</CharactersWithSpaces>
  <SharedDoc>false</SharedDoc>
  <HLinks>
    <vt:vector size="12" baseType="variant">
      <vt:variant>
        <vt:i4>524299</vt:i4>
      </vt:variant>
      <vt:variant>
        <vt:i4>6</vt:i4>
      </vt:variant>
      <vt:variant>
        <vt:i4>0</vt:i4>
      </vt:variant>
      <vt:variant>
        <vt:i4>5</vt:i4>
      </vt:variant>
      <vt:variant>
        <vt:lpwstr>http://www.intar.cz/</vt:lpwstr>
      </vt:variant>
      <vt:variant>
        <vt:lpwstr/>
      </vt:variant>
      <vt:variant>
        <vt:i4>7733319</vt:i4>
      </vt:variant>
      <vt:variant>
        <vt:i4>3</vt:i4>
      </vt:variant>
      <vt:variant>
        <vt:i4>0</vt:i4>
      </vt:variant>
      <vt:variant>
        <vt:i4>5</vt:i4>
      </vt:variant>
      <vt:variant>
        <vt:lpwstr>mailto:info@intar.cz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Zde stiskni   a napiš název akce</dc:title>
  <dc:creator>Ing. arch. Bohumil Lancman</dc:creator>
  <cp:lastModifiedBy>ALES</cp:lastModifiedBy>
  <cp:revision>2</cp:revision>
  <cp:lastPrinted>2017-10-26T09:44:00Z</cp:lastPrinted>
  <dcterms:created xsi:type="dcterms:W3CDTF">2017-10-26T09:44:00Z</dcterms:created>
  <dcterms:modified xsi:type="dcterms:W3CDTF">2017-10-26T09:44:00Z</dcterms:modified>
</cp:coreProperties>
</file>